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0529511B"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B80D70">
        <w:rPr>
          <w:rFonts w:ascii="GHEA Grapalat" w:hAnsi="GHEA Grapalat"/>
          <w:lang w:val="hy-AM"/>
        </w:rPr>
        <w:t>1</w:t>
      </w:r>
      <w:r w:rsidR="00B77682">
        <w:rPr>
          <w:rFonts w:ascii="GHEA Grapalat" w:hAnsi="GHEA Grapalat"/>
          <w:lang w:val="hy-AM"/>
        </w:rPr>
        <w:t>6</w:t>
      </w:r>
      <w:r w:rsidR="00FB2BEA">
        <w:rPr>
          <w:rFonts w:ascii="GHEA Grapalat" w:hAnsi="GHEA Grapalat"/>
          <w:lang w:val="hy-AM"/>
        </w:rPr>
        <w:t>.</w:t>
      </w:r>
      <w:r w:rsidR="00F721AA">
        <w:rPr>
          <w:rFonts w:ascii="GHEA Grapalat" w:hAnsi="GHEA Grapalat"/>
          <w:lang w:val="hy-AM"/>
        </w:rPr>
        <w:t>02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w:t>
      </w:r>
      <w:r w:rsidR="00AD0062">
        <w:rPr>
          <w:rFonts w:ascii="GHEA Grapalat" w:hAnsi="GHEA Grapalat"/>
          <w:lang w:val="hy-AM"/>
        </w:rPr>
        <w:t>6</w:t>
      </w:r>
      <w:r w:rsidRPr="00051B69">
        <w:rPr>
          <w:rFonts w:ascii="GHEA Grapalat" w:hAnsi="GHEA Grapalat"/>
        </w:rPr>
        <w:t xml:space="preserve"> года N </w:t>
      </w:r>
      <w:r w:rsidR="006B5894">
        <w:rPr>
          <w:rFonts w:ascii="GHEA Grapalat" w:hAnsi="GHEA Grapalat"/>
          <w:lang w:val="hy-AM"/>
        </w:rPr>
        <w:t>2</w:t>
      </w:r>
    </w:p>
    <w:p w14:paraId="5960BA97" w14:textId="5E2DF99B"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ԵՔ-ԲՄԽԾՁԲ-</w:t>
      </w:r>
      <w:r w:rsidR="00B80D70">
        <w:rPr>
          <w:rFonts w:ascii="GHEA Grapalat" w:hAnsi="GHEA Grapalat"/>
        </w:rPr>
        <w:t>26/30</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6422B57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CB2492" w:rsidRPr="00CB2492">
        <w:rPr>
          <w:rFonts w:ascii="GHEA Grapalat" w:hAnsi="GHEA Grapalat"/>
          <w:b/>
          <w:bCs/>
          <w:iCs/>
          <w:lang w:val="hy-AM"/>
        </w:rPr>
        <w:t xml:space="preserve">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0E05B0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F721AA">
        <w:rPr>
          <w:rFonts w:ascii="GHEA Grapalat" w:hAnsi="GHEA Grapalat"/>
          <w:b/>
          <w:bCs/>
          <w:sz w:val="20"/>
          <w:szCs w:val="20"/>
          <w:lang w:val="af-ZA"/>
        </w:rPr>
        <w:t>09:00</w:t>
      </w:r>
      <w:r w:rsidRPr="00051B69">
        <w:rPr>
          <w:rFonts w:ascii="GHEA Grapalat" w:hAnsi="GHEA Grapalat"/>
          <w:b/>
          <w:bCs/>
        </w:rPr>
        <w:t xml:space="preserve"> часов </w:t>
      </w:r>
      <w:r w:rsidR="00B77682" w:rsidRPr="00B77682">
        <w:rPr>
          <w:rFonts w:ascii="GHEA Grapalat" w:hAnsi="GHEA Grapalat"/>
          <w:b/>
          <w:bCs/>
          <w:lang w:val="hy-AM"/>
        </w:rPr>
        <w:t>23.03.2026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2F7ECF75"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721AA">
        <w:rPr>
          <w:rFonts w:ascii="GHEA Grapalat" w:hAnsi="GHEA Grapalat"/>
          <w:b/>
          <w:bCs/>
          <w:sz w:val="20"/>
          <w:szCs w:val="20"/>
          <w:lang w:val="af-ZA"/>
        </w:rPr>
        <w:t>09:00</w:t>
      </w:r>
      <w:r w:rsidRPr="00051B69">
        <w:rPr>
          <w:rFonts w:ascii="GHEA Grapalat" w:hAnsi="GHEA Grapalat"/>
          <w:b/>
          <w:bCs/>
        </w:rPr>
        <w:t xml:space="preserve"> часов </w:t>
      </w:r>
      <w:r w:rsidR="00B77682">
        <w:rPr>
          <w:rFonts w:ascii="GHEA Grapalat" w:hAnsi="GHEA Grapalat"/>
          <w:b/>
          <w:bCs/>
          <w:lang w:val="hy-AM"/>
        </w:rPr>
        <w:t>23.03.2026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3C6C24F3"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CD0DEF">
        <w:rPr>
          <w:rFonts w:ascii="GHEA Grapalat" w:hAnsi="GHEA Grapalat"/>
        </w:rPr>
        <w:t>А. Амирханян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A9533AC"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CD0DEF">
        <w:rPr>
          <w:rFonts w:ascii="GHEA Grapalat" w:hAnsi="GHEA Grapalat"/>
          <w:lang w:val="hy-AM"/>
        </w:rPr>
        <w:t>001-317</w:t>
      </w:r>
    </w:p>
    <w:p w14:paraId="2197D786" w14:textId="76940879"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CD0DEF">
        <w:rPr>
          <w:rFonts w:ascii="GHEA Grapalat" w:hAnsi="GHEA Grapalat"/>
          <w:lang w:val="en-US"/>
        </w:rPr>
        <w:t>anahit</w:t>
      </w:r>
      <w:proofErr w:type="spellEnd"/>
      <w:r w:rsidR="00CD0DEF" w:rsidRPr="00CD0DEF">
        <w:rPr>
          <w:rFonts w:ascii="GHEA Grapalat" w:hAnsi="GHEA Grapalat"/>
        </w:rPr>
        <w:t>.</w:t>
      </w:r>
      <w:proofErr w:type="spellStart"/>
      <w:r w:rsidR="00CD0DEF">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06C3472C"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CB2492" w:rsidRPr="00CB2492">
        <w:rPr>
          <w:rFonts w:ascii="GHEA Grapalat" w:hAnsi="GHEA Grapalat"/>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39E2B90A" w14:textId="1FDCB640" w:rsidR="00051B69" w:rsidRPr="00051B69" w:rsidRDefault="00051B69" w:rsidP="00CB2492">
      <w:pPr>
        <w:widowControl w:val="0"/>
        <w:spacing w:after="160"/>
        <w:jc w:val="center"/>
        <w:rPr>
          <w:rFonts w:ascii="GHEA Grapalat" w:hAnsi="GHEA Grapalat"/>
        </w:rPr>
      </w:pPr>
      <w:r w:rsidRPr="00051B69">
        <w:rPr>
          <w:rFonts w:ascii="GHEA Grapalat" w:hAnsi="GHEA Grapalat"/>
          <w:b/>
        </w:rPr>
        <w:t xml:space="preserve">КОНСАЛТИНГОВЫЕ УСЛУГИ </w:t>
      </w:r>
      <w:r w:rsidR="00CB2492" w:rsidRPr="00CB2492">
        <w:rPr>
          <w:rFonts w:ascii="GHEA Grapalat" w:hAnsi="GHEA Grapalat"/>
          <w:b/>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7F74818C"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C428A0">
        <w:rPr>
          <w:rFonts w:ascii="GHEA Grapalat" w:hAnsi="GHEA Grapalat"/>
          <w:spacing w:val="-6"/>
        </w:rPr>
        <w:t>ԵՔ-ԲՄԽԾՁԲ-</w:t>
      </w:r>
      <w:r w:rsidR="00B80D70">
        <w:rPr>
          <w:rFonts w:ascii="GHEA Grapalat" w:hAnsi="GHEA Grapalat"/>
          <w:spacing w:val="-6"/>
        </w:rPr>
        <w:t>26/30</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6C776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D0DEF">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145EC1C9"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974081" w:rsidRPr="00974081">
        <w:rPr>
          <w:rFonts w:ascii="GHEA Grapalat" w:hAnsi="GHEA Grapalat"/>
          <w:b/>
          <w:bCs/>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2107"/>
        <w:gridCol w:w="6092"/>
      </w:tblGrid>
      <w:tr w:rsidR="00051B69" w:rsidRPr="00051B69" w14:paraId="7F1E1DB2" w14:textId="77777777" w:rsidTr="00974081">
        <w:trPr>
          <w:trHeight w:val="736"/>
          <w:jc w:val="center"/>
        </w:trPr>
        <w:tc>
          <w:tcPr>
            <w:tcW w:w="3142"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092"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974081">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2107"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092"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0DEF" w:rsidRPr="00051B69" w14:paraId="61CFFAF7" w14:textId="77777777" w:rsidTr="00974081">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2107" w:type="dxa"/>
            <w:vAlign w:val="center"/>
          </w:tcPr>
          <w:p w14:paraId="17D3D387" w14:textId="637C733E" w:rsidR="00CD0DEF" w:rsidRPr="00FB2BEA" w:rsidRDefault="00974081" w:rsidP="00974081">
            <w:pPr>
              <w:widowControl w:val="0"/>
              <w:spacing w:after="120"/>
              <w:rPr>
                <w:rFonts w:ascii="GHEA Grapalat" w:hAnsi="GHEA Grapalat"/>
                <w:lang w:val="hy-AM"/>
              </w:rPr>
            </w:pPr>
            <w:r w:rsidRPr="00974081">
              <w:rPr>
                <w:rFonts w:ascii="GHEA Grapalat" w:hAnsi="GHEA Grapalat"/>
                <w:b/>
                <w:bCs/>
                <w:sz w:val="28"/>
                <w:szCs w:val="36"/>
              </w:rPr>
              <w:t>2</w:t>
            </w:r>
            <w:r>
              <w:rPr>
                <w:rFonts w:ascii="GHEA Grapalat" w:hAnsi="GHEA Grapalat"/>
                <w:b/>
                <w:bCs/>
                <w:sz w:val="28"/>
                <w:szCs w:val="36"/>
              </w:rPr>
              <w:t xml:space="preserve"> </w:t>
            </w:r>
            <w:r w:rsidRPr="00974081">
              <w:rPr>
                <w:rFonts w:ascii="GHEA Grapalat" w:hAnsi="GHEA Grapalat"/>
                <w:b/>
                <w:bCs/>
                <w:sz w:val="28"/>
                <w:szCs w:val="36"/>
              </w:rPr>
              <w:t>783</w:t>
            </w:r>
            <w:r>
              <w:rPr>
                <w:rFonts w:ascii="GHEA Grapalat" w:hAnsi="GHEA Grapalat"/>
                <w:b/>
                <w:bCs/>
                <w:sz w:val="28"/>
                <w:szCs w:val="36"/>
              </w:rPr>
              <w:t xml:space="preserve"> </w:t>
            </w:r>
            <w:r w:rsidRPr="00974081">
              <w:rPr>
                <w:rFonts w:ascii="GHEA Grapalat" w:hAnsi="GHEA Grapalat"/>
                <w:b/>
                <w:bCs/>
                <w:sz w:val="28"/>
                <w:szCs w:val="36"/>
              </w:rPr>
              <w:t>199</w:t>
            </w:r>
            <w:r w:rsidRPr="00974081">
              <w:rPr>
                <w:rFonts w:ascii="MS Mincho" w:eastAsia="MS Mincho" w:hAnsi="MS Mincho" w:cs="MS Mincho" w:hint="eastAsia"/>
                <w:b/>
                <w:bCs/>
                <w:sz w:val="28"/>
                <w:szCs w:val="36"/>
              </w:rPr>
              <w:t>․</w:t>
            </w:r>
            <w:r w:rsidRPr="00974081">
              <w:rPr>
                <w:rFonts w:ascii="GHEA Grapalat" w:hAnsi="GHEA Grapalat"/>
                <w:b/>
                <w:bCs/>
                <w:sz w:val="28"/>
                <w:szCs w:val="36"/>
              </w:rPr>
              <w:t>95</w:t>
            </w:r>
          </w:p>
        </w:tc>
        <w:tc>
          <w:tcPr>
            <w:tcW w:w="6092" w:type="dxa"/>
            <w:vAlign w:val="center"/>
          </w:tcPr>
          <w:p w14:paraId="3466AB8C" w14:textId="5BDD0258"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974081" w:rsidRPr="00974081">
              <w:rPr>
                <w:rFonts w:ascii="GHEA Grapalat" w:hAnsi="GHEA Grapalat"/>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w:t>
            </w:r>
            <w:r w:rsidRPr="00A14368">
              <w:rPr>
                <w:rFonts w:ascii="GHEA Grapalat" w:hAnsi="GHEA Grapalat"/>
                <w:color w:val="000000"/>
              </w:rPr>
              <w:lastRenderedPageBreak/>
              <w:t>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 xml:space="preserve">договора (или </w:t>
            </w:r>
            <w:r w:rsidR="005F4445" w:rsidRPr="00DE746E">
              <w:rPr>
                <w:rFonts w:ascii="GHEA Grapalat" w:hAnsi="GHEA Grapalat"/>
                <w:color w:val="000000"/>
              </w:rPr>
              <w:lastRenderedPageBreak/>
              <w:t>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w:t>
            </w:r>
            <w:r w:rsidRPr="005F4445">
              <w:rPr>
                <w:rFonts w:ascii="GHEA Grapalat" w:hAnsi="GHEA Grapalat"/>
                <w:color w:val="000000"/>
              </w:rPr>
              <w:lastRenderedPageBreak/>
              <w:t xml:space="preserve">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51A064B2" w14:textId="475DBA51" w:rsidR="002F3B28" w:rsidRPr="00AD0062"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w:t>
      </w:r>
      <w:r w:rsidR="002F3B28" w:rsidRPr="002F3B28">
        <w:rPr>
          <w:rFonts w:ascii="GHEA Grapalat" w:hAnsi="GHEA Grapalat"/>
          <w:b/>
          <w:bCs/>
        </w:rPr>
        <w:t xml:space="preserve">должен входить </w:t>
      </w:r>
      <w:r w:rsidR="00AD0062" w:rsidRPr="00AD0062">
        <w:rPr>
          <w:rFonts w:ascii="GHEA Grapalat" w:hAnsi="GHEA Grapalat"/>
          <w:b/>
          <w:bCs/>
        </w:rPr>
        <w:t>не менее 1 инженера-технического контролера жилых, общественных и производственных объектов.</w:t>
      </w:r>
    </w:p>
    <w:p w14:paraId="67B65724" w14:textId="73ED7A30"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w:t>
      </w:r>
      <w:r>
        <w:rPr>
          <w:rFonts w:ascii="GHEA Grapalat" w:hAnsi="GHEA Grapalat"/>
        </w:rPr>
        <w:lastRenderedPageBreak/>
        <w:t xml:space="preserve">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lastRenderedPageBreak/>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w:t>
      </w:r>
      <w:r w:rsidRPr="009044F1">
        <w:rPr>
          <w:rFonts w:ascii="GHEA Grapalat" w:hAnsi="GHEA Grapalat"/>
        </w:rPr>
        <w:lastRenderedPageBreak/>
        <w:t>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7DF2E097"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F721AA">
        <w:rPr>
          <w:rFonts w:ascii="GHEA Grapalat" w:hAnsi="GHEA Grapalat"/>
          <w:b/>
          <w:bCs/>
          <w:sz w:val="24"/>
          <w:szCs w:val="24"/>
        </w:rPr>
        <w:t>09:00</w:t>
      </w:r>
      <w:r w:rsidR="00C428A0" w:rsidRPr="00C428A0">
        <w:rPr>
          <w:rFonts w:ascii="GHEA Grapalat" w:hAnsi="GHEA Grapalat"/>
          <w:b/>
          <w:bCs/>
          <w:sz w:val="24"/>
          <w:szCs w:val="24"/>
        </w:rPr>
        <w:t xml:space="preserve"> часов </w:t>
      </w:r>
      <w:r w:rsidR="00B77682">
        <w:rPr>
          <w:rFonts w:ascii="GHEA Grapalat" w:hAnsi="GHEA Grapalat"/>
          <w:b/>
          <w:bCs/>
          <w:sz w:val="24"/>
          <w:szCs w:val="24"/>
        </w:rPr>
        <w:t>23.03.2026</w:t>
      </w:r>
      <w:r w:rsidR="006B5894">
        <w:rPr>
          <w:rFonts w:ascii="GHEA Grapalat" w:hAnsi="GHEA Grapalat"/>
          <w:b/>
          <w:bCs/>
          <w:sz w:val="24"/>
          <w:szCs w:val="24"/>
        </w:rPr>
        <w:t>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14432AD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F721AA">
        <w:rPr>
          <w:rFonts w:ascii="GHEA Grapalat" w:hAnsi="GHEA Grapalat"/>
          <w:b/>
          <w:bCs/>
          <w:sz w:val="24"/>
          <w:szCs w:val="24"/>
        </w:rPr>
        <w:t>09:00</w:t>
      </w:r>
      <w:r w:rsidR="00206E88" w:rsidRPr="00206E88">
        <w:rPr>
          <w:rFonts w:ascii="GHEA Grapalat" w:hAnsi="GHEA Grapalat"/>
          <w:b/>
          <w:bCs/>
          <w:sz w:val="24"/>
          <w:szCs w:val="24"/>
        </w:rPr>
        <w:t xml:space="preserve"> часов </w:t>
      </w:r>
      <w:r w:rsidR="00B77682">
        <w:rPr>
          <w:rFonts w:ascii="GHEA Grapalat" w:hAnsi="GHEA Grapalat"/>
          <w:b/>
          <w:bCs/>
          <w:sz w:val="24"/>
          <w:szCs w:val="24"/>
        </w:rPr>
        <w:t>23.03.2026</w:t>
      </w:r>
      <w:r w:rsidR="006B5894">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4F1">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FE73AC">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FE73AC">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 xml:space="preserve">не применим, если заявку подал только один участник, с которым </w:t>
      </w:r>
      <w:r w:rsidRPr="009044F1">
        <w:rPr>
          <w:rFonts w:ascii="GHEA Grapalat" w:hAnsi="GHEA Grapalat"/>
          <w:sz w:val="24"/>
          <w:szCs w:val="24"/>
        </w:rPr>
        <w:lastRenderedPageBreak/>
        <w:t>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w:t>
      </w:r>
      <w:r w:rsidRPr="009044F1">
        <w:rPr>
          <w:rFonts w:ascii="GHEA Grapalat" w:hAnsi="GHEA Grapalat"/>
        </w:rPr>
        <w:lastRenderedPageBreak/>
        <w:t>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 xml:space="preserve">Закона, если на момент истечения срока представления заявок, </w:t>
      </w:r>
      <w:r>
        <w:rPr>
          <w:rFonts w:ascii="GHEA Grapalat" w:hAnsi="GHEA Grapalat"/>
        </w:rPr>
        <w:lastRenderedPageBreak/>
        <w:t>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w:t>
      </w:r>
      <w:r w:rsidRPr="00570BBD">
        <w:rPr>
          <w:rFonts w:ascii="GHEA Grapalat" w:hAnsi="GHEA Grapalat"/>
        </w:rPr>
        <w:lastRenderedPageBreak/>
        <w:t>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29DE29B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ԵՔ-ԲՄԽԾՁԲ-</w:t>
      </w:r>
      <w:r w:rsidR="00B80D70">
        <w:rPr>
          <w:rFonts w:ascii="GHEA Grapalat" w:hAnsi="GHEA Grapalat"/>
          <w:b/>
          <w:sz w:val="24"/>
          <w:szCs w:val="24"/>
        </w:rPr>
        <w:t>26/30</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16AE03D9"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ԵՔ-ԲՄԽԾՁԲ-</w:t>
      </w:r>
      <w:r w:rsidR="00B80D70">
        <w:rPr>
          <w:rFonts w:ascii="GHEA Grapalat" w:hAnsi="GHEA Grapalat"/>
        </w:rPr>
        <w:t>26/30</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35233612"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ԵՔ-ԲՄԽԾՁԲ-</w:t>
      </w:r>
      <w:r w:rsidR="00B80D70">
        <w:rPr>
          <w:rFonts w:ascii="GHEA Grapalat" w:hAnsi="GHEA Grapalat"/>
        </w:rPr>
        <w:t>26/30</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3DA85875"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ԵՔ-ԲՄԽԾՁԲ-</w:t>
      </w:r>
      <w:r w:rsidR="00B80D70">
        <w:rPr>
          <w:rFonts w:ascii="GHEA Grapalat" w:hAnsi="GHEA Grapalat"/>
        </w:rPr>
        <w:t>26/30</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51141C4E"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B80D70">
        <w:rPr>
          <w:rFonts w:ascii="GHEA Grapalat" w:hAnsi="GHEA Grapalat"/>
          <w:b/>
          <w:sz w:val="24"/>
          <w:szCs w:val="24"/>
        </w:rPr>
        <w:t>26/30</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7E03A19A"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ԵՔ-ԲՄԽԾՁԲ-</w:t>
      </w:r>
      <w:r w:rsidR="00B80D70">
        <w:rPr>
          <w:rFonts w:ascii="GHEA Grapalat" w:hAnsi="GHEA Grapalat"/>
          <w:b/>
          <w:i w:val="0"/>
          <w:sz w:val="24"/>
          <w:szCs w:val="24"/>
        </w:rPr>
        <w:t>26/30</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DFF060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B80D70">
        <w:rPr>
          <w:rFonts w:ascii="GHEA Grapalat" w:hAnsi="GHEA Grapalat"/>
          <w:b/>
          <w:sz w:val="24"/>
          <w:szCs w:val="24"/>
        </w:rPr>
        <w:t>26/30</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327C0972"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428A0">
        <w:rPr>
          <w:rFonts w:ascii="GHEA Grapalat" w:hAnsi="GHEA Grapalat"/>
          <w:spacing w:val="-6"/>
        </w:rPr>
        <w:t>ԵՔ-ԲՄԽԾՁԲ-</w:t>
      </w:r>
      <w:r w:rsidR="00B80D70">
        <w:rPr>
          <w:rFonts w:ascii="GHEA Grapalat" w:hAnsi="GHEA Grapalat"/>
          <w:spacing w:val="-6"/>
        </w:rPr>
        <w:t>26/30</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03E0F462"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CB2492" w:rsidRPr="00CB2492">
              <w:rPr>
                <w:rFonts w:ascii="GHEA Grapalat" w:hAnsi="GHEA Grapalat"/>
                <w:sz w:val="20"/>
                <w:szCs w:val="20"/>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522B0249"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ԵՔ-ԲՄԽԾՁԲ-</w:t>
      </w:r>
      <w:r w:rsidR="00B80D70">
        <w:rPr>
          <w:rFonts w:ascii="GHEA Grapalat" w:hAnsi="GHEA Grapalat"/>
          <w:b/>
          <w:sz w:val="24"/>
          <w:szCs w:val="24"/>
        </w:rPr>
        <w:t>26/30</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4F19C904" w14:textId="339FCED1" w:rsidR="002B4525" w:rsidRDefault="005F68FA" w:rsidP="000E2500">
      <w:pPr>
        <w:jc w:val="right"/>
        <w:rPr>
          <w:rFonts w:ascii="GHEA Grapalat" w:hAnsi="GHEA Grapalat"/>
          <w:b/>
        </w:rPr>
      </w:pPr>
      <w:r>
        <w:rPr>
          <w:rFonts w:ascii="GHEA Grapalat" w:hAnsi="GHEA Grapalat"/>
          <w:i/>
        </w:rPr>
        <w:br w:type="page"/>
      </w:r>
      <w:r w:rsidR="002B4525" w:rsidRPr="00AD29CE">
        <w:rPr>
          <w:rFonts w:ascii="GHEA Grapalat" w:hAnsi="GHEA Grapalat"/>
          <w:b/>
        </w:rPr>
        <w:lastRenderedPageBreak/>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3F8EB159"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ԵՔ-ԲՄԽԾՁԲ-</w:t>
      </w:r>
      <w:r w:rsidR="00B80D70">
        <w:rPr>
          <w:rFonts w:ascii="GHEA Grapalat" w:hAnsi="GHEA Grapalat"/>
          <w:b/>
          <w:sz w:val="24"/>
          <w:szCs w:val="24"/>
        </w:rPr>
        <w:t>26/30</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0B3A3B6A"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0E2500">
        <w:rPr>
          <w:rFonts w:ascii="GHEA Grapalat" w:hAnsi="GHEA Grapalat"/>
          <w:lang w:val="hy-AM"/>
        </w:rPr>
        <w:t>20</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0CD65EBD"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CB2492" w:rsidRPr="00CB2492">
        <w:rPr>
          <w:rFonts w:ascii="GHEA Grapalat" w:hAnsi="GHEA Grapalat"/>
          <w:b/>
          <w:bCs/>
        </w:rPr>
        <w:t>3</w:t>
      </w:r>
      <w:r w:rsidR="000E2500">
        <w:rPr>
          <w:rFonts w:ascii="GHEA Grapalat" w:hAnsi="GHEA Grapalat"/>
          <w:b/>
          <w:bCs/>
          <w:lang w:val="hy-AM"/>
        </w:rPr>
        <w:t xml:space="preserve"> </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AB25639"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 xml:space="preserve">0.18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D347476" w14:textId="25C74661" w:rsidR="00A4606D" w:rsidRPr="00A4606D" w:rsidRDefault="00D54B46" w:rsidP="00A4606D">
      <w:pPr>
        <w:widowControl w:val="0"/>
        <w:tabs>
          <w:tab w:val="left" w:pos="1276"/>
        </w:tabs>
        <w:spacing w:after="160" w:line="360" w:lineRule="auto"/>
        <w:ind w:firstLine="567"/>
        <w:jc w:val="both"/>
        <w:rPr>
          <w:rFonts w:ascii="GHEA Grapalat" w:hAnsi="GHEA Grapalat"/>
          <w:b/>
        </w:rPr>
      </w:pPr>
      <w:r>
        <w:rPr>
          <w:rFonts w:ascii="GHEA Grapalat" w:hAnsi="GHEA Grapalat"/>
        </w:rPr>
        <w:t>7.1</w:t>
      </w:r>
      <w:r w:rsidR="00AD0062" w:rsidRPr="00AD0062">
        <w:rPr>
          <w:rFonts w:ascii="GHEA Grapalat" w:hAnsi="GHEA Grapalat"/>
        </w:rPr>
        <w:t>6</w:t>
      </w:r>
      <w:r>
        <w:rPr>
          <w:rFonts w:ascii="GHEA Grapalat" w:hAnsi="GHEA Grapalat"/>
        </w:rPr>
        <w:t xml:space="preserve"> </w:t>
      </w:r>
      <w:r w:rsidR="00A4606D" w:rsidRPr="00A4606D">
        <w:rPr>
          <w:rFonts w:ascii="GHEA Grapalat" w:hAnsi="GHEA Grapalat"/>
        </w:rPr>
        <w:t xml:space="preserve">Права и обязанности заказчика, предусмотренные настоящим договором, в установленном законодательством РА порядке осуществляет </w:t>
      </w:r>
      <w:r w:rsidR="00A4606D" w:rsidRPr="00A4606D">
        <w:rPr>
          <w:rFonts w:ascii="GHEA Grapalat" w:hAnsi="GHEA Grapalat"/>
          <w:b/>
        </w:rPr>
        <w:t xml:space="preserve">аппарат руководителя административного района </w:t>
      </w:r>
      <w:r w:rsidR="00CB2492">
        <w:rPr>
          <w:rFonts w:ascii="GHEA Grapalat" w:hAnsi="GHEA Grapalat"/>
          <w:b/>
        </w:rPr>
        <w:t>Малатиа-Себастиа</w:t>
      </w:r>
      <w:r w:rsidR="00A4606D" w:rsidRPr="00A4606D">
        <w:rPr>
          <w:rFonts w:ascii="GHEA Grapalat" w:hAnsi="GHEA Grapalat"/>
          <w:b/>
        </w:rPr>
        <w:t xml:space="preserve"> города Еревана.</w:t>
      </w:r>
    </w:p>
    <w:p w14:paraId="3288FADA" w14:textId="30647FFA"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368D90A1" w14:textId="63A4A52A" w:rsidR="007F25FA" w:rsidRPr="007F25FA" w:rsidRDefault="007F25FA" w:rsidP="00CB2492">
      <w:pPr>
        <w:widowControl w:val="0"/>
        <w:spacing w:after="160" w:line="360" w:lineRule="auto"/>
        <w:jc w:val="center"/>
        <w:rPr>
          <w:rFonts w:ascii="GHEA Grapalat" w:hAnsi="GHEA Grapalat"/>
          <w:bCs/>
          <w:iCs/>
          <w:lang w:val="hy-AM"/>
        </w:rPr>
      </w:pPr>
      <w:r w:rsidRPr="007F25FA">
        <w:rPr>
          <w:rFonts w:ascii="GHEA Grapalat" w:hAnsi="GHEA Grapalat"/>
          <w:b/>
          <w:bCs/>
        </w:rPr>
        <w:t xml:space="preserve">Консультационные услуги </w:t>
      </w:r>
      <w:r w:rsidR="00CB2492" w:rsidRPr="00CB2492">
        <w:rPr>
          <w:rFonts w:ascii="GHEA Grapalat" w:hAnsi="GHEA Grapalat"/>
          <w:b/>
          <w:bCs/>
        </w:rPr>
        <w:t>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7F25FA" w:rsidRPr="00E40AC8" w14:paraId="2CECA8C6" w14:textId="77777777" w:rsidTr="00CB2492">
        <w:trPr>
          <w:trHeight w:val="2330"/>
          <w:jc w:val="center"/>
        </w:trPr>
        <w:tc>
          <w:tcPr>
            <w:tcW w:w="1880" w:type="dxa"/>
            <w:vAlign w:val="center"/>
          </w:tcPr>
          <w:p w14:paraId="26FCC1C7" w14:textId="77777777" w:rsidR="007F25FA" w:rsidRDefault="007F25FA" w:rsidP="007F25FA">
            <w:pPr>
              <w:jc w:val="center"/>
              <w:rPr>
                <w:rFonts w:ascii="GHEA Grapalat" w:hAnsi="GHEA Grapalat"/>
                <w:sz w:val="20"/>
                <w:lang w:val="hy-AM"/>
              </w:rPr>
            </w:pPr>
          </w:p>
          <w:p w14:paraId="55E33EC9" w14:textId="77777777" w:rsidR="007F25FA" w:rsidRDefault="007F25FA" w:rsidP="00AD0062">
            <w:pPr>
              <w:rPr>
                <w:rFonts w:ascii="GHEA Grapalat" w:hAnsi="GHEA Grapalat"/>
                <w:sz w:val="20"/>
                <w:lang w:val="hy-AM"/>
              </w:rPr>
            </w:pPr>
          </w:p>
          <w:p w14:paraId="3BC4BAA7" w14:textId="77777777" w:rsidR="00CB2492" w:rsidRDefault="00CB2492" w:rsidP="007F25FA">
            <w:pPr>
              <w:jc w:val="center"/>
              <w:rPr>
                <w:rFonts w:ascii="GHEA Grapalat" w:hAnsi="GHEA Grapalat"/>
                <w:sz w:val="20"/>
              </w:rPr>
            </w:pPr>
          </w:p>
          <w:p w14:paraId="093B07C5" w14:textId="77777777" w:rsidR="00CB2492" w:rsidRDefault="00CB2492" w:rsidP="007F25FA">
            <w:pPr>
              <w:jc w:val="center"/>
              <w:rPr>
                <w:rFonts w:ascii="GHEA Grapalat" w:hAnsi="GHEA Grapalat"/>
                <w:sz w:val="20"/>
              </w:rPr>
            </w:pPr>
          </w:p>
          <w:p w14:paraId="4CC8AFDD" w14:textId="77777777" w:rsidR="00CB2492" w:rsidRDefault="00CB2492" w:rsidP="007F25FA">
            <w:pPr>
              <w:jc w:val="center"/>
              <w:rPr>
                <w:rFonts w:ascii="GHEA Grapalat" w:hAnsi="GHEA Grapalat"/>
                <w:sz w:val="20"/>
              </w:rPr>
            </w:pPr>
          </w:p>
          <w:p w14:paraId="50BB0369" w14:textId="77777777" w:rsidR="00CB2492" w:rsidRDefault="00CB2492" w:rsidP="007F25FA">
            <w:pPr>
              <w:jc w:val="center"/>
              <w:rPr>
                <w:rFonts w:ascii="GHEA Grapalat" w:hAnsi="GHEA Grapalat"/>
                <w:sz w:val="20"/>
              </w:rPr>
            </w:pPr>
          </w:p>
          <w:p w14:paraId="6326B812" w14:textId="77777777" w:rsidR="00CB2492" w:rsidRDefault="00CB2492" w:rsidP="007F25FA">
            <w:pPr>
              <w:jc w:val="center"/>
              <w:rPr>
                <w:rFonts w:ascii="GHEA Grapalat" w:hAnsi="GHEA Grapalat"/>
                <w:sz w:val="20"/>
              </w:rPr>
            </w:pPr>
          </w:p>
          <w:p w14:paraId="79B2E1C6" w14:textId="77777777" w:rsidR="00CB2492" w:rsidRDefault="00CB2492" w:rsidP="007F25FA">
            <w:pPr>
              <w:jc w:val="center"/>
              <w:rPr>
                <w:rFonts w:ascii="GHEA Grapalat" w:hAnsi="GHEA Grapalat"/>
                <w:sz w:val="20"/>
              </w:rPr>
            </w:pPr>
          </w:p>
          <w:p w14:paraId="48C75069" w14:textId="77777777" w:rsidR="00CB2492" w:rsidRDefault="00CB2492" w:rsidP="007F25FA">
            <w:pPr>
              <w:jc w:val="center"/>
              <w:rPr>
                <w:rFonts w:ascii="GHEA Grapalat" w:hAnsi="GHEA Grapalat"/>
                <w:sz w:val="20"/>
              </w:rPr>
            </w:pPr>
          </w:p>
          <w:p w14:paraId="2D0428F0" w14:textId="77777777" w:rsidR="00CB2492" w:rsidRDefault="00CB2492" w:rsidP="007F25FA">
            <w:pPr>
              <w:jc w:val="center"/>
              <w:rPr>
                <w:rFonts w:ascii="GHEA Grapalat" w:hAnsi="GHEA Grapalat"/>
                <w:sz w:val="20"/>
              </w:rPr>
            </w:pPr>
          </w:p>
          <w:p w14:paraId="7842C543" w14:textId="77777777" w:rsidR="00CB2492" w:rsidRDefault="00CB2492" w:rsidP="007F25FA">
            <w:pPr>
              <w:jc w:val="center"/>
              <w:rPr>
                <w:rFonts w:ascii="GHEA Grapalat" w:hAnsi="GHEA Grapalat"/>
                <w:sz w:val="20"/>
              </w:rPr>
            </w:pPr>
          </w:p>
          <w:p w14:paraId="0E53326B" w14:textId="77777777" w:rsidR="00CB2492" w:rsidRDefault="00CB2492" w:rsidP="007F25FA">
            <w:pPr>
              <w:jc w:val="center"/>
              <w:rPr>
                <w:rFonts w:ascii="GHEA Grapalat" w:hAnsi="GHEA Grapalat"/>
                <w:sz w:val="20"/>
              </w:rPr>
            </w:pPr>
          </w:p>
          <w:p w14:paraId="668A4090" w14:textId="34968AAF" w:rsidR="007F25FA" w:rsidRDefault="007F25FA" w:rsidP="007F25FA">
            <w:pPr>
              <w:jc w:val="center"/>
              <w:rPr>
                <w:rFonts w:ascii="GHEA Grapalat" w:hAnsi="GHEA Grapalat"/>
                <w:sz w:val="20"/>
                <w:lang w:val="hy-AM"/>
              </w:rPr>
            </w:pPr>
            <w:r>
              <w:rPr>
                <w:rFonts w:ascii="GHEA Grapalat" w:hAnsi="GHEA Grapalat"/>
                <w:sz w:val="20"/>
                <w:lang w:val="hy-AM"/>
              </w:rPr>
              <w:t>1</w:t>
            </w:r>
          </w:p>
          <w:p w14:paraId="66EB7D61" w14:textId="77777777" w:rsidR="007F25FA" w:rsidRDefault="007F25FA" w:rsidP="007F25FA">
            <w:pPr>
              <w:jc w:val="center"/>
              <w:rPr>
                <w:rFonts w:ascii="GHEA Grapalat" w:hAnsi="GHEA Grapalat"/>
                <w:sz w:val="20"/>
                <w:lang w:val="hy-AM"/>
              </w:rPr>
            </w:pPr>
          </w:p>
          <w:p w14:paraId="77550E36" w14:textId="77777777" w:rsidR="007F25FA" w:rsidRDefault="007F25FA" w:rsidP="007F25FA">
            <w:pPr>
              <w:jc w:val="center"/>
              <w:rPr>
                <w:rFonts w:ascii="GHEA Grapalat" w:hAnsi="GHEA Grapalat"/>
                <w:sz w:val="20"/>
                <w:lang w:val="hy-AM"/>
              </w:rPr>
            </w:pPr>
          </w:p>
          <w:p w14:paraId="01BCAA48" w14:textId="77777777" w:rsidR="007F25FA" w:rsidRDefault="007F25FA" w:rsidP="007F25FA">
            <w:pPr>
              <w:jc w:val="center"/>
              <w:rPr>
                <w:rFonts w:ascii="GHEA Grapalat" w:hAnsi="GHEA Grapalat"/>
                <w:sz w:val="20"/>
                <w:lang w:val="hy-AM"/>
              </w:rPr>
            </w:pPr>
          </w:p>
          <w:p w14:paraId="6CF00F3D" w14:textId="77777777" w:rsidR="007F25FA" w:rsidRDefault="007F25FA" w:rsidP="007F25FA">
            <w:pPr>
              <w:jc w:val="center"/>
              <w:rPr>
                <w:rFonts w:ascii="GHEA Grapalat" w:hAnsi="GHEA Grapalat"/>
                <w:sz w:val="20"/>
                <w:lang w:val="hy-AM"/>
              </w:rPr>
            </w:pPr>
          </w:p>
          <w:p w14:paraId="2C804567" w14:textId="77777777" w:rsidR="007F25FA" w:rsidRDefault="007F25FA" w:rsidP="007F25FA">
            <w:pPr>
              <w:jc w:val="center"/>
              <w:rPr>
                <w:rFonts w:ascii="GHEA Grapalat" w:hAnsi="GHEA Grapalat"/>
                <w:sz w:val="20"/>
                <w:lang w:val="hy-AM"/>
              </w:rPr>
            </w:pPr>
          </w:p>
          <w:p w14:paraId="40C4423C" w14:textId="77777777" w:rsidR="007F25FA" w:rsidRDefault="007F25FA" w:rsidP="007F25FA">
            <w:pPr>
              <w:jc w:val="center"/>
              <w:rPr>
                <w:rFonts w:ascii="GHEA Grapalat" w:hAnsi="GHEA Grapalat"/>
                <w:sz w:val="20"/>
                <w:lang w:val="hy-AM"/>
              </w:rPr>
            </w:pPr>
          </w:p>
          <w:p w14:paraId="2ACDA30A" w14:textId="77777777" w:rsidR="007F25FA" w:rsidRDefault="007F25FA" w:rsidP="007F25FA">
            <w:pPr>
              <w:jc w:val="center"/>
              <w:rPr>
                <w:rFonts w:ascii="GHEA Grapalat" w:hAnsi="GHEA Grapalat"/>
                <w:sz w:val="20"/>
                <w:lang w:val="hy-AM"/>
              </w:rPr>
            </w:pPr>
          </w:p>
          <w:p w14:paraId="15D6977E" w14:textId="77777777" w:rsidR="007F25FA" w:rsidRDefault="007F25FA" w:rsidP="007F25FA">
            <w:pPr>
              <w:jc w:val="center"/>
              <w:rPr>
                <w:rFonts w:ascii="GHEA Grapalat" w:hAnsi="GHEA Grapalat"/>
                <w:sz w:val="20"/>
                <w:lang w:val="hy-AM"/>
              </w:rPr>
            </w:pPr>
          </w:p>
          <w:p w14:paraId="6203F4A7" w14:textId="77777777" w:rsidR="007F25FA" w:rsidRDefault="007F25FA" w:rsidP="007F25FA">
            <w:pPr>
              <w:jc w:val="center"/>
              <w:rPr>
                <w:rFonts w:ascii="GHEA Grapalat" w:hAnsi="GHEA Grapalat"/>
                <w:sz w:val="20"/>
                <w:lang w:val="hy-AM"/>
              </w:rPr>
            </w:pPr>
          </w:p>
          <w:p w14:paraId="05EDC38C" w14:textId="77777777" w:rsidR="007F25FA" w:rsidRDefault="007F25FA" w:rsidP="007F25FA">
            <w:pPr>
              <w:jc w:val="center"/>
              <w:rPr>
                <w:rFonts w:ascii="GHEA Grapalat" w:hAnsi="GHEA Grapalat"/>
                <w:sz w:val="20"/>
                <w:lang w:val="hy-AM"/>
              </w:rPr>
            </w:pPr>
          </w:p>
          <w:p w14:paraId="2187802B" w14:textId="77777777" w:rsidR="007F25FA" w:rsidRDefault="007F25FA" w:rsidP="007F25FA">
            <w:pPr>
              <w:jc w:val="center"/>
              <w:rPr>
                <w:rFonts w:ascii="GHEA Grapalat" w:hAnsi="GHEA Grapalat"/>
                <w:sz w:val="20"/>
                <w:lang w:val="hy-AM"/>
              </w:rPr>
            </w:pPr>
          </w:p>
          <w:p w14:paraId="29F86D1F" w14:textId="77777777" w:rsidR="007F25FA" w:rsidRDefault="007F25FA" w:rsidP="007F25FA">
            <w:pPr>
              <w:jc w:val="center"/>
              <w:rPr>
                <w:rFonts w:ascii="GHEA Grapalat" w:hAnsi="GHEA Grapalat"/>
                <w:sz w:val="20"/>
                <w:lang w:val="hy-AM"/>
              </w:rPr>
            </w:pPr>
          </w:p>
          <w:p w14:paraId="34967F9E" w14:textId="77777777" w:rsidR="007F25FA" w:rsidRDefault="007F25FA" w:rsidP="007F25FA">
            <w:pPr>
              <w:jc w:val="center"/>
              <w:rPr>
                <w:rFonts w:ascii="GHEA Grapalat" w:hAnsi="GHEA Grapalat"/>
                <w:sz w:val="20"/>
                <w:lang w:val="hy-AM"/>
              </w:rPr>
            </w:pPr>
          </w:p>
          <w:p w14:paraId="72D73C57" w14:textId="77777777" w:rsidR="007F25FA" w:rsidRDefault="007F25FA" w:rsidP="007F25FA">
            <w:pPr>
              <w:rPr>
                <w:rFonts w:ascii="GHEA Grapalat" w:hAnsi="GHEA Grapalat"/>
                <w:sz w:val="20"/>
                <w:lang w:val="hy-AM"/>
              </w:rPr>
            </w:pPr>
          </w:p>
          <w:p w14:paraId="520AA13D" w14:textId="77777777" w:rsidR="007F25FA" w:rsidRDefault="007F25FA" w:rsidP="007F25FA">
            <w:pPr>
              <w:rPr>
                <w:rFonts w:ascii="GHEA Grapalat" w:hAnsi="GHEA Grapalat"/>
                <w:sz w:val="20"/>
                <w:lang w:val="hy-AM"/>
              </w:rPr>
            </w:pPr>
          </w:p>
          <w:p w14:paraId="251950C7" w14:textId="77777777" w:rsidR="007F25FA" w:rsidRDefault="007F25FA" w:rsidP="007F25FA">
            <w:pPr>
              <w:jc w:val="center"/>
              <w:rPr>
                <w:rFonts w:ascii="GHEA Grapalat" w:hAnsi="GHEA Grapalat"/>
                <w:sz w:val="20"/>
                <w:lang w:val="hy-AM"/>
              </w:rPr>
            </w:pPr>
          </w:p>
          <w:p w14:paraId="49A2C46A" w14:textId="1A524409" w:rsidR="007F25FA" w:rsidRPr="00453E01" w:rsidRDefault="007F25FA" w:rsidP="007F25FA">
            <w:pPr>
              <w:jc w:val="center"/>
              <w:rPr>
                <w:rFonts w:ascii="GHEA Grapalat" w:hAnsi="GHEA Grapalat"/>
                <w:sz w:val="20"/>
                <w:lang w:val="hy-AM"/>
              </w:rPr>
            </w:pPr>
          </w:p>
        </w:tc>
        <w:tc>
          <w:tcPr>
            <w:tcW w:w="1846" w:type="dxa"/>
            <w:vAlign w:val="center"/>
          </w:tcPr>
          <w:p w14:paraId="770CFD9B" w14:textId="77777777" w:rsidR="007F25FA" w:rsidRDefault="007F25FA" w:rsidP="007F25FA">
            <w:pPr>
              <w:ind w:left="145" w:hanging="145"/>
              <w:jc w:val="center"/>
              <w:rPr>
                <w:rFonts w:ascii="GHEA Grapalat" w:hAnsi="GHEA Grapalat"/>
                <w:b/>
                <w:sz w:val="22"/>
                <w:szCs w:val="22"/>
                <w:shd w:val="clear" w:color="auto" w:fill="F8F3ED"/>
                <w:lang w:val="hy-AM"/>
              </w:rPr>
            </w:pPr>
          </w:p>
          <w:p w14:paraId="2AD88AA7" w14:textId="77777777" w:rsidR="007F25FA" w:rsidRDefault="007F25FA" w:rsidP="007F25FA">
            <w:pPr>
              <w:ind w:left="145" w:hanging="145"/>
              <w:jc w:val="center"/>
              <w:rPr>
                <w:rFonts w:ascii="GHEA Grapalat" w:hAnsi="GHEA Grapalat"/>
                <w:b/>
                <w:sz w:val="22"/>
                <w:szCs w:val="22"/>
                <w:shd w:val="clear" w:color="auto" w:fill="F8F3ED"/>
                <w:lang w:val="hy-AM"/>
              </w:rPr>
            </w:pPr>
          </w:p>
          <w:p w14:paraId="0C6A50A2" w14:textId="77777777" w:rsidR="00CB2492" w:rsidRDefault="00CB2492" w:rsidP="00AD0062">
            <w:pPr>
              <w:ind w:left="145" w:hanging="145"/>
              <w:jc w:val="center"/>
              <w:rPr>
                <w:rFonts w:ascii="GHEA Grapalat" w:hAnsi="GHEA Grapalat"/>
                <w:b/>
                <w:bCs/>
                <w:sz w:val="22"/>
                <w:szCs w:val="22"/>
                <w:shd w:val="clear" w:color="auto" w:fill="F8F3ED"/>
              </w:rPr>
            </w:pPr>
          </w:p>
          <w:p w14:paraId="5FE558EE" w14:textId="77777777" w:rsidR="00CB2492" w:rsidRDefault="00CB2492" w:rsidP="00AD0062">
            <w:pPr>
              <w:ind w:left="145" w:hanging="145"/>
              <w:jc w:val="center"/>
              <w:rPr>
                <w:rFonts w:ascii="GHEA Grapalat" w:hAnsi="GHEA Grapalat"/>
                <w:b/>
                <w:bCs/>
                <w:sz w:val="22"/>
                <w:szCs w:val="22"/>
                <w:shd w:val="clear" w:color="auto" w:fill="F8F3ED"/>
              </w:rPr>
            </w:pPr>
          </w:p>
          <w:p w14:paraId="75B3581F" w14:textId="77777777" w:rsidR="00CB2492" w:rsidRDefault="00CB2492" w:rsidP="00AD0062">
            <w:pPr>
              <w:ind w:left="145" w:hanging="145"/>
              <w:jc w:val="center"/>
              <w:rPr>
                <w:rFonts w:ascii="GHEA Grapalat" w:hAnsi="GHEA Grapalat"/>
                <w:b/>
                <w:bCs/>
                <w:sz w:val="22"/>
                <w:szCs w:val="22"/>
                <w:shd w:val="clear" w:color="auto" w:fill="F8F3ED"/>
              </w:rPr>
            </w:pPr>
          </w:p>
          <w:p w14:paraId="09632942" w14:textId="77777777" w:rsidR="00CB2492" w:rsidRDefault="00CB2492" w:rsidP="00AD0062">
            <w:pPr>
              <w:ind w:left="145" w:hanging="145"/>
              <w:jc w:val="center"/>
              <w:rPr>
                <w:rFonts w:ascii="GHEA Grapalat" w:hAnsi="GHEA Grapalat"/>
                <w:b/>
                <w:bCs/>
                <w:sz w:val="22"/>
                <w:szCs w:val="22"/>
                <w:shd w:val="clear" w:color="auto" w:fill="F8F3ED"/>
              </w:rPr>
            </w:pPr>
          </w:p>
          <w:p w14:paraId="757BDB3A" w14:textId="77777777" w:rsidR="00CB2492" w:rsidRDefault="00CB2492" w:rsidP="00AD0062">
            <w:pPr>
              <w:ind w:left="145" w:hanging="145"/>
              <w:jc w:val="center"/>
              <w:rPr>
                <w:rFonts w:ascii="GHEA Grapalat" w:hAnsi="GHEA Grapalat"/>
                <w:b/>
                <w:bCs/>
                <w:sz w:val="22"/>
                <w:szCs w:val="22"/>
                <w:shd w:val="clear" w:color="auto" w:fill="F8F3ED"/>
              </w:rPr>
            </w:pPr>
          </w:p>
          <w:p w14:paraId="3CCDDEF4" w14:textId="77777777" w:rsidR="00CB2492" w:rsidRDefault="00CB2492" w:rsidP="00AD0062">
            <w:pPr>
              <w:ind w:left="145" w:hanging="145"/>
              <w:jc w:val="center"/>
              <w:rPr>
                <w:rFonts w:ascii="GHEA Grapalat" w:hAnsi="GHEA Grapalat"/>
                <w:b/>
                <w:bCs/>
                <w:sz w:val="22"/>
                <w:szCs w:val="22"/>
                <w:shd w:val="clear" w:color="auto" w:fill="F8F3ED"/>
              </w:rPr>
            </w:pPr>
          </w:p>
          <w:p w14:paraId="2FED5E1F" w14:textId="77777777" w:rsidR="00CB2492" w:rsidRDefault="00CB2492" w:rsidP="00AD0062">
            <w:pPr>
              <w:ind w:left="145" w:hanging="145"/>
              <w:jc w:val="center"/>
              <w:rPr>
                <w:rFonts w:ascii="GHEA Grapalat" w:hAnsi="GHEA Grapalat"/>
                <w:b/>
                <w:bCs/>
                <w:sz w:val="22"/>
                <w:szCs w:val="22"/>
                <w:shd w:val="clear" w:color="auto" w:fill="F8F3ED"/>
              </w:rPr>
            </w:pPr>
          </w:p>
          <w:p w14:paraId="0A21D299" w14:textId="77777777" w:rsidR="00CB2492" w:rsidRDefault="00CB2492" w:rsidP="00AD0062">
            <w:pPr>
              <w:ind w:left="145" w:hanging="145"/>
              <w:jc w:val="center"/>
              <w:rPr>
                <w:rFonts w:ascii="GHEA Grapalat" w:hAnsi="GHEA Grapalat"/>
                <w:b/>
                <w:bCs/>
                <w:sz w:val="22"/>
                <w:szCs w:val="22"/>
                <w:shd w:val="clear" w:color="auto" w:fill="F8F3ED"/>
              </w:rPr>
            </w:pPr>
          </w:p>
          <w:p w14:paraId="59B564AF" w14:textId="77777777" w:rsidR="00CB2492" w:rsidRDefault="00CB2492" w:rsidP="00AD0062">
            <w:pPr>
              <w:ind w:left="145" w:hanging="145"/>
              <w:jc w:val="center"/>
              <w:rPr>
                <w:rFonts w:ascii="GHEA Grapalat" w:hAnsi="GHEA Grapalat"/>
                <w:b/>
                <w:bCs/>
                <w:sz w:val="22"/>
                <w:szCs w:val="22"/>
                <w:shd w:val="clear" w:color="auto" w:fill="F8F3ED"/>
              </w:rPr>
            </w:pPr>
          </w:p>
          <w:p w14:paraId="6DB74AAD" w14:textId="4E98DF25" w:rsidR="00AD0062" w:rsidRPr="00AD0062" w:rsidRDefault="00CB2492" w:rsidP="00AD0062">
            <w:pPr>
              <w:ind w:left="145" w:hanging="145"/>
              <w:jc w:val="center"/>
              <w:rPr>
                <w:rFonts w:ascii="GHEA Grapalat" w:hAnsi="GHEA Grapalat"/>
                <w:b/>
                <w:bCs/>
                <w:sz w:val="22"/>
                <w:szCs w:val="22"/>
                <w:shd w:val="clear" w:color="auto" w:fill="F8F3ED"/>
                <w:lang w:val="hy-AM"/>
              </w:rPr>
            </w:pPr>
            <w:r w:rsidRPr="00CB2492">
              <w:rPr>
                <w:rFonts w:ascii="GHEA Grapalat" w:hAnsi="GHEA Grapalat"/>
                <w:b/>
                <w:bCs/>
                <w:sz w:val="22"/>
                <w:szCs w:val="22"/>
                <w:shd w:val="clear" w:color="auto" w:fill="F8F3ED"/>
                <w:lang w:val="en-US"/>
              </w:rPr>
              <w:t>71351540/98</w:t>
            </w:r>
          </w:p>
          <w:p w14:paraId="2D14F143" w14:textId="77777777" w:rsidR="007F25FA" w:rsidRDefault="007F25FA" w:rsidP="007F25FA">
            <w:pPr>
              <w:ind w:left="145" w:hanging="145"/>
              <w:jc w:val="center"/>
              <w:rPr>
                <w:rFonts w:ascii="GHEA Grapalat" w:hAnsi="GHEA Grapalat"/>
                <w:b/>
                <w:sz w:val="22"/>
                <w:szCs w:val="22"/>
                <w:shd w:val="clear" w:color="auto" w:fill="F8F3ED"/>
                <w:lang w:val="hy-AM"/>
              </w:rPr>
            </w:pPr>
          </w:p>
          <w:p w14:paraId="7DA9FC48" w14:textId="77777777" w:rsidR="007F25FA" w:rsidRDefault="007F25FA" w:rsidP="007F25FA">
            <w:pPr>
              <w:ind w:left="145" w:hanging="145"/>
              <w:jc w:val="center"/>
              <w:rPr>
                <w:rFonts w:ascii="GHEA Grapalat" w:hAnsi="GHEA Grapalat"/>
                <w:b/>
                <w:sz w:val="22"/>
                <w:szCs w:val="22"/>
                <w:shd w:val="clear" w:color="auto" w:fill="F8F3ED"/>
                <w:lang w:val="hy-AM"/>
              </w:rPr>
            </w:pPr>
          </w:p>
          <w:p w14:paraId="29B3885C" w14:textId="77777777" w:rsidR="007F25FA" w:rsidRDefault="007F25FA" w:rsidP="007F25FA">
            <w:pPr>
              <w:ind w:left="145" w:hanging="145"/>
              <w:jc w:val="center"/>
              <w:rPr>
                <w:rFonts w:ascii="GHEA Grapalat" w:hAnsi="GHEA Grapalat"/>
                <w:b/>
                <w:sz w:val="22"/>
                <w:szCs w:val="22"/>
                <w:shd w:val="clear" w:color="auto" w:fill="F8F3ED"/>
                <w:lang w:val="hy-AM"/>
              </w:rPr>
            </w:pPr>
          </w:p>
          <w:p w14:paraId="24C4CF85" w14:textId="77777777" w:rsidR="007F25FA" w:rsidRDefault="007F25FA" w:rsidP="007F25FA">
            <w:pPr>
              <w:ind w:left="145" w:hanging="145"/>
              <w:jc w:val="center"/>
              <w:rPr>
                <w:rFonts w:ascii="GHEA Grapalat" w:hAnsi="GHEA Grapalat"/>
                <w:b/>
                <w:sz w:val="22"/>
                <w:szCs w:val="22"/>
                <w:shd w:val="clear" w:color="auto" w:fill="F8F3ED"/>
                <w:lang w:val="hy-AM"/>
              </w:rPr>
            </w:pPr>
          </w:p>
          <w:p w14:paraId="6DBA9995" w14:textId="77777777" w:rsidR="007F25FA" w:rsidRDefault="007F25FA" w:rsidP="007F25FA">
            <w:pPr>
              <w:ind w:left="145" w:hanging="145"/>
              <w:jc w:val="center"/>
              <w:rPr>
                <w:rFonts w:ascii="GHEA Grapalat" w:hAnsi="GHEA Grapalat"/>
                <w:b/>
                <w:sz w:val="22"/>
                <w:szCs w:val="22"/>
                <w:shd w:val="clear" w:color="auto" w:fill="F8F3ED"/>
                <w:lang w:val="hy-AM"/>
              </w:rPr>
            </w:pPr>
          </w:p>
          <w:p w14:paraId="464E7A18" w14:textId="77777777" w:rsidR="007F25FA" w:rsidRDefault="007F25FA" w:rsidP="007F25FA">
            <w:pPr>
              <w:ind w:left="145" w:hanging="145"/>
              <w:jc w:val="center"/>
              <w:rPr>
                <w:rFonts w:ascii="GHEA Grapalat" w:hAnsi="GHEA Grapalat"/>
                <w:b/>
                <w:sz w:val="22"/>
                <w:szCs w:val="22"/>
                <w:shd w:val="clear" w:color="auto" w:fill="F8F3ED"/>
                <w:lang w:val="hy-AM"/>
              </w:rPr>
            </w:pPr>
          </w:p>
          <w:p w14:paraId="0813F204" w14:textId="77777777" w:rsidR="007F25FA" w:rsidRDefault="007F25FA" w:rsidP="007F25FA">
            <w:pPr>
              <w:ind w:left="145" w:hanging="145"/>
              <w:jc w:val="center"/>
              <w:rPr>
                <w:rFonts w:ascii="GHEA Grapalat" w:hAnsi="GHEA Grapalat"/>
                <w:b/>
                <w:sz w:val="22"/>
                <w:szCs w:val="22"/>
                <w:shd w:val="clear" w:color="auto" w:fill="F8F3ED"/>
                <w:lang w:val="hy-AM"/>
              </w:rPr>
            </w:pPr>
          </w:p>
          <w:p w14:paraId="08F62ABF" w14:textId="77777777" w:rsidR="007F25FA" w:rsidRDefault="007F25FA" w:rsidP="007F25FA">
            <w:pPr>
              <w:ind w:left="145" w:hanging="145"/>
              <w:jc w:val="center"/>
              <w:rPr>
                <w:rFonts w:ascii="GHEA Grapalat" w:hAnsi="GHEA Grapalat"/>
                <w:b/>
                <w:sz w:val="22"/>
                <w:szCs w:val="22"/>
                <w:shd w:val="clear" w:color="auto" w:fill="F8F3ED"/>
                <w:lang w:val="hy-AM"/>
              </w:rPr>
            </w:pPr>
          </w:p>
          <w:p w14:paraId="38D394C1" w14:textId="77777777" w:rsidR="007F25FA" w:rsidRDefault="007F25FA" w:rsidP="007F25FA">
            <w:pPr>
              <w:ind w:left="145" w:hanging="145"/>
              <w:jc w:val="center"/>
              <w:rPr>
                <w:rFonts w:ascii="GHEA Grapalat" w:hAnsi="GHEA Grapalat"/>
                <w:b/>
                <w:sz w:val="22"/>
                <w:szCs w:val="22"/>
                <w:shd w:val="clear" w:color="auto" w:fill="F8F3ED"/>
                <w:lang w:val="hy-AM"/>
              </w:rPr>
            </w:pPr>
          </w:p>
          <w:p w14:paraId="6C103B06" w14:textId="77777777" w:rsidR="007F25FA" w:rsidRDefault="007F25FA" w:rsidP="007F25FA">
            <w:pPr>
              <w:ind w:left="145" w:hanging="145"/>
              <w:jc w:val="center"/>
              <w:rPr>
                <w:rFonts w:ascii="GHEA Grapalat" w:hAnsi="GHEA Grapalat"/>
                <w:b/>
                <w:sz w:val="22"/>
                <w:szCs w:val="22"/>
                <w:shd w:val="clear" w:color="auto" w:fill="F8F3ED"/>
                <w:lang w:val="hy-AM"/>
              </w:rPr>
            </w:pPr>
          </w:p>
          <w:p w14:paraId="575A50A1" w14:textId="77777777" w:rsidR="007F25FA" w:rsidRDefault="007F25FA" w:rsidP="007F25FA">
            <w:pPr>
              <w:ind w:left="145" w:hanging="145"/>
              <w:jc w:val="center"/>
              <w:rPr>
                <w:rFonts w:ascii="GHEA Grapalat" w:hAnsi="GHEA Grapalat"/>
                <w:b/>
                <w:sz w:val="22"/>
                <w:szCs w:val="22"/>
                <w:shd w:val="clear" w:color="auto" w:fill="F8F3ED"/>
                <w:lang w:val="hy-AM"/>
              </w:rPr>
            </w:pPr>
          </w:p>
          <w:p w14:paraId="671BB001" w14:textId="77777777" w:rsidR="007F25FA" w:rsidRDefault="007F25FA" w:rsidP="007F25FA">
            <w:pPr>
              <w:ind w:left="145" w:hanging="145"/>
              <w:jc w:val="center"/>
              <w:rPr>
                <w:rFonts w:ascii="GHEA Grapalat" w:hAnsi="GHEA Grapalat"/>
                <w:b/>
                <w:sz w:val="22"/>
                <w:szCs w:val="22"/>
                <w:shd w:val="clear" w:color="auto" w:fill="F8F3ED"/>
                <w:lang w:val="hy-AM"/>
              </w:rPr>
            </w:pPr>
          </w:p>
          <w:p w14:paraId="0A6D3ADD" w14:textId="77777777" w:rsidR="007F25FA" w:rsidRDefault="007F25FA" w:rsidP="007F25FA">
            <w:pPr>
              <w:rPr>
                <w:rFonts w:ascii="GHEA Grapalat" w:hAnsi="GHEA Grapalat"/>
                <w:b/>
                <w:sz w:val="22"/>
                <w:szCs w:val="22"/>
                <w:shd w:val="clear" w:color="auto" w:fill="F8F3ED"/>
                <w:lang w:val="hy-AM"/>
              </w:rPr>
            </w:pPr>
          </w:p>
          <w:p w14:paraId="63D385B4" w14:textId="77777777" w:rsidR="007F25FA" w:rsidRDefault="007F25FA" w:rsidP="007F25FA">
            <w:pPr>
              <w:ind w:left="145" w:hanging="145"/>
              <w:jc w:val="center"/>
              <w:rPr>
                <w:rFonts w:ascii="GHEA Grapalat" w:hAnsi="GHEA Grapalat"/>
                <w:b/>
                <w:sz w:val="22"/>
                <w:szCs w:val="22"/>
                <w:shd w:val="clear" w:color="auto" w:fill="F8F3ED"/>
                <w:lang w:val="hy-AM"/>
              </w:rPr>
            </w:pPr>
          </w:p>
          <w:p w14:paraId="0455EE2E" w14:textId="4EBBEBCF" w:rsidR="007F25FA" w:rsidRPr="006F1169" w:rsidRDefault="007F25FA" w:rsidP="007F25FA">
            <w:pPr>
              <w:ind w:left="145" w:hanging="145"/>
              <w:jc w:val="center"/>
              <w:rPr>
                <w:rFonts w:ascii="GHEA Grapalat" w:hAnsi="GHEA Grapalat"/>
                <w:b/>
                <w:bCs/>
                <w:sz w:val="18"/>
                <w:szCs w:val="18"/>
                <w:lang w:val="hy-AM"/>
              </w:rPr>
            </w:pPr>
          </w:p>
        </w:tc>
        <w:tc>
          <w:tcPr>
            <w:tcW w:w="3884" w:type="dxa"/>
          </w:tcPr>
          <w:p w14:paraId="2C95F23B"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Техническое описание</w:t>
            </w:r>
          </w:p>
          <w:p w14:paraId="0F7A8F4A"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Общих требований к обслуживанию:</w:t>
            </w:r>
          </w:p>
          <w:p w14:paraId="6BD7B2CB"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4CF2F654"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FE0D39A"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3. Основными обязанностями исполнителя технического надзора  являются:</w:t>
            </w:r>
          </w:p>
          <w:p w14:paraId="0F2281AE"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периодически фотографировать состояние объекта строительства от начала до конца строительства;</w:t>
            </w:r>
          </w:p>
          <w:p w14:paraId="39D5B5AC"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обеспечить соответствие  выполняемых  работ  условиям контрактного соглашения, строительным нормам и правилам,</w:t>
            </w:r>
          </w:p>
          <w:p w14:paraId="56A74992"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ABE47D1"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проверять и утверждать рабочие и исполнительные документы, подготовленные Подрядчиком,</w:t>
            </w:r>
          </w:p>
          <w:p w14:paraId="20D61EB4"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w:t>
            </w:r>
            <w:r w:rsidRPr="00CB2492">
              <w:rPr>
                <w:rFonts w:ascii="GHEA Grapalat" w:hAnsi="GHEA Grapalat" w:cs="Calibri"/>
                <w:color w:val="000000"/>
                <w:sz w:val="18"/>
                <w:szCs w:val="18"/>
                <w:lang w:eastAsia="en-US" w:bidi="ar-SA"/>
              </w:rPr>
              <w:lastRenderedPageBreak/>
              <w:t>которые не соответствуют необходимым условиям;</w:t>
            </w:r>
          </w:p>
          <w:p w14:paraId="5164A9F2"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1DD8787E"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4932981"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6CAC0863"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ECAA598"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5F3F73C9"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 проводить измерения объемов работ и участвовать в </w:t>
            </w:r>
          </w:p>
          <w:p w14:paraId="2049CF5F" w14:textId="77777777" w:rsidR="00CB2492" w:rsidRPr="00CB2492" w:rsidRDefault="00CB2492" w:rsidP="00CB2492">
            <w:pPr>
              <w:jc w:val="both"/>
              <w:rPr>
                <w:rFonts w:ascii="GHEA Grapalat" w:hAnsi="GHEA Grapalat" w:cs="Calibri"/>
                <w:color w:val="000000"/>
                <w:sz w:val="18"/>
                <w:szCs w:val="18"/>
                <w:lang w:eastAsia="en-US" w:bidi="ar-SA"/>
              </w:rPr>
            </w:pPr>
          </w:p>
          <w:p w14:paraId="4AA531D3"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составлении и утверждении исполнительных документов,</w:t>
            </w:r>
          </w:p>
          <w:p w14:paraId="3E753BFA"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 после завершения строительства </w:t>
            </w:r>
            <w:r w:rsidRPr="00CB2492">
              <w:rPr>
                <w:rFonts w:ascii="GHEA Grapalat" w:hAnsi="GHEA Grapalat" w:cs="Calibri"/>
                <w:color w:val="000000"/>
                <w:sz w:val="18"/>
                <w:szCs w:val="18"/>
                <w:lang w:eastAsia="en-US" w:bidi="ar-SA"/>
              </w:rPr>
              <w:lastRenderedPageBreak/>
              <w:t>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28AB4DF"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измерить работы, которые должны быть выполнены по указанию Заказчика.</w:t>
            </w:r>
          </w:p>
          <w:p w14:paraId="0E499AB1"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38C03D4F"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Требования к отчетности:</w:t>
            </w:r>
          </w:p>
          <w:p w14:paraId="41FCE4B4"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DDEA18A"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0E7DDF0" w14:textId="77777777" w:rsidR="00CB2492" w:rsidRPr="00CB2492" w:rsidRDefault="00CB2492" w:rsidP="00CB2492">
            <w:pPr>
              <w:jc w:val="both"/>
              <w:rPr>
                <w:rFonts w:ascii="GHEA Grapalat" w:hAnsi="GHEA Grapalat" w:cs="Calibri"/>
                <w:color w:val="000000"/>
                <w:sz w:val="18"/>
                <w:szCs w:val="18"/>
                <w:lang w:eastAsia="en-US" w:bidi="ar-SA"/>
              </w:rPr>
            </w:pPr>
          </w:p>
          <w:p w14:paraId="5A39F982" w14:textId="77777777" w:rsidR="00CB2492" w:rsidRPr="00CB2492" w:rsidRDefault="00CB2492" w:rsidP="00CB2492">
            <w:pPr>
              <w:jc w:val="both"/>
              <w:rPr>
                <w:rFonts w:ascii="GHEA Grapalat" w:hAnsi="GHEA Grapalat" w:cs="Calibri"/>
                <w:color w:val="000000"/>
                <w:sz w:val="18"/>
                <w:szCs w:val="18"/>
                <w:lang w:eastAsia="en-US" w:bidi="ar-SA"/>
              </w:rPr>
            </w:pPr>
          </w:p>
          <w:p w14:paraId="7D25C857"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Текущие отчеты также представляются в течение пяти </w:t>
            </w:r>
          </w:p>
          <w:p w14:paraId="2D83AE4A" w14:textId="77777777" w:rsidR="00CB2492" w:rsidRPr="00CB2492"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рабочих дней после подписания Поставщиком услуг  каждого исполнительного протокола вместе с протоколами приема-сдачи услуг. </w:t>
            </w:r>
          </w:p>
          <w:p w14:paraId="45E582C3" w14:textId="77777777" w:rsidR="007F25FA" w:rsidRDefault="00CB2492" w:rsidP="00CB2492">
            <w:pPr>
              <w:jc w:val="both"/>
              <w:rPr>
                <w:rFonts w:ascii="GHEA Grapalat" w:hAnsi="GHEA Grapalat" w:cs="Calibri"/>
                <w:color w:val="000000"/>
                <w:sz w:val="18"/>
                <w:szCs w:val="18"/>
                <w:lang w:eastAsia="en-US" w:bidi="ar-SA"/>
              </w:rPr>
            </w:pPr>
            <w:r w:rsidRPr="00CB2492">
              <w:rPr>
                <w:rFonts w:ascii="GHEA Grapalat" w:hAnsi="GHEA Grapalat" w:cs="Calibri"/>
                <w:color w:val="000000"/>
                <w:sz w:val="18"/>
                <w:szCs w:val="18"/>
                <w:lang w:eastAsia="en-US" w:bidi="ar-SA"/>
              </w:rPr>
              <w:t xml:space="preserve">Окончательный отчет представляется в течение пяти рабочих дней после подписания Поставщиком услуг </w:t>
            </w:r>
            <w:r w:rsidRPr="00CB2492">
              <w:rPr>
                <w:rFonts w:ascii="GHEA Grapalat" w:hAnsi="GHEA Grapalat" w:cs="Calibri"/>
                <w:color w:val="000000"/>
                <w:sz w:val="18"/>
                <w:szCs w:val="18"/>
                <w:lang w:eastAsia="en-US" w:bidi="ar-SA"/>
              </w:rPr>
              <w:lastRenderedPageBreak/>
              <w:t>окончательного отчета об исполнении строительных работ.</w:t>
            </w:r>
          </w:p>
          <w:p w14:paraId="6B0A60EE" w14:textId="77777777" w:rsidR="00CB2492" w:rsidRPr="00CB2492" w:rsidRDefault="00CB2492" w:rsidP="00CB2492">
            <w:pPr>
              <w:jc w:val="both"/>
              <w:rPr>
                <w:rFonts w:ascii="GHEA Grapalat" w:hAnsi="GHEA Grapalat"/>
                <w:b/>
                <w:sz w:val="18"/>
                <w:szCs w:val="14"/>
              </w:rPr>
            </w:pPr>
            <w:r w:rsidRPr="00CB2492">
              <w:rPr>
                <w:rFonts w:ascii="GHEA Grapalat" w:hAnsi="GHEA Grapalat"/>
                <w:b/>
                <w:sz w:val="18"/>
                <w:szCs w:val="14"/>
              </w:rPr>
              <w:t>Для оказания консультационных услуг необходима лицензия 2 класса технического контроля качества строительства.</w:t>
            </w:r>
          </w:p>
          <w:p w14:paraId="08356DD2" w14:textId="77777777" w:rsidR="00CB2492" w:rsidRPr="00CB2492" w:rsidRDefault="00CB2492" w:rsidP="00CB2492">
            <w:pPr>
              <w:jc w:val="both"/>
              <w:rPr>
                <w:rFonts w:ascii="GHEA Grapalat" w:hAnsi="GHEA Grapalat"/>
                <w:b/>
                <w:bCs/>
                <w:sz w:val="18"/>
                <w:szCs w:val="14"/>
                <w:lang w:val="hy-AM"/>
              </w:rPr>
            </w:pPr>
            <w:r w:rsidRPr="00CB2492">
              <w:rPr>
                <w:rFonts w:ascii="GHEA Grapalat" w:hAnsi="GHEA Grapalat"/>
                <w:b/>
                <w:sz w:val="18"/>
                <w:szCs w:val="14"/>
              </w:rPr>
              <w:t>Вкладка «Лицензия»: жилые, общественные и промышленные сооружения</w:t>
            </w:r>
          </w:p>
          <w:p w14:paraId="47AE19A5" w14:textId="2FC209F3" w:rsidR="00CB2492" w:rsidRPr="00CB2492" w:rsidRDefault="00CB2492" w:rsidP="00CB2492">
            <w:pPr>
              <w:jc w:val="both"/>
              <w:rPr>
                <w:rFonts w:ascii="GHEA Grapalat" w:hAnsi="GHEA Grapalat"/>
                <w:sz w:val="18"/>
                <w:szCs w:val="14"/>
                <w:lang w:val="hy-AM"/>
              </w:rPr>
            </w:pPr>
          </w:p>
        </w:tc>
        <w:tc>
          <w:tcPr>
            <w:tcW w:w="1177" w:type="dxa"/>
            <w:vAlign w:val="center"/>
          </w:tcPr>
          <w:p w14:paraId="7D1AA5C8" w14:textId="77777777" w:rsidR="007F25FA" w:rsidRPr="00E40AC8" w:rsidRDefault="007F25FA" w:rsidP="007F25FA">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7F25FA" w:rsidRPr="00E40AC8" w:rsidRDefault="007F25FA" w:rsidP="007F25FA">
            <w:pPr>
              <w:widowControl w:val="0"/>
              <w:spacing w:after="120"/>
              <w:jc w:val="center"/>
              <w:rPr>
                <w:rFonts w:ascii="GHEA Grapalat" w:hAnsi="GHEA Grapalat"/>
                <w:sz w:val="20"/>
              </w:rPr>
            </w:pPr>
          </w:p>
        </w:tc>
        <w:tc>
          <w:tcPr>
            <w:tcW w:w="823" w:type="dxa"/>
            <w:vAlign w:val="center"/>
          </w:tcPr>
          <w:p w14:paraId="38ADF9CC" w14:textId="77777777" w:rsidR="007F25FA" w:rsidRDefault="007F25FA" w:rsidP="007F25FA">
            <w:pPr>
              <w:widowControl w:val="0"/>
              <w:spacing w:after="120"/>
              <w:jc w:val="center"/>
              <w:rPr>
                <w:rFonts w:ascii="GHEA Grapalat" w:hAnsi="GHEA Grapalat"/>
                <w:sz w:val="20"/>
                <w:lang w:val="hy-AM"/>
              </w:rPr>
            </w:pPr>
          </w:p>
          <w:p w14:paraId="21ABB9F4" w14:textId="77777777" w:rsidR="007F25FA" w:rsidRDefault="007F25FA" w:rsidP="007F25FA">
            <w:pPr>
              <w:widowControl w:val="0"/>
              <w:spacing w:after="120"/>
              <w:jc w:val="center"/>
              <w:rPr>
                <w:rFonts w:ascii="GHEA Grapalat" w:hAnsi="GHEA Grapalat"/>
                <w:sz w:val="20"/>
              </w:rPr>
            </w:pPr>
          </w:p>
          <w:p w14:paraId="794F78E9" w14:textId="77777777" w:rsidR="00CB2492" w:rsidRDefault="00CB2492" w:rsidP="007F25FA">
            <w:pPr>
              <w:widowControl w:val="0"/>
              <w:spacing w:after="120"/>
              <w:jc w:val="center"/>
              <w:rPr>
                <w:rFonts w:ascii="GHEA Grapalat" w:hAnsi="GHEA Grapalat"/>
                <w:sz w:val="20"/>
              </w:rPr>
            </w:pPr>
          </w:p>
          <w:p w14:paraId="0AB63783" w14:textId="77777777" w:rsidR="00CB2492" w:rsidRDefault="00CB2492" w:rsidP="007F25FA">
            <w:pPr>
              <w:widowControl w:val="0"/>
              <w:spacing w:after="120"/>
              <w:jc w:val="center"/>
              <w:rPr>
                <w:rFonts w:ascii="GHEA Grapalat" w:hAnsi="GHEA Grapalat"/>
                <w:sz w:val="20"/>
              </w:rPr>
            </w:pPr>
          </w:p>
          <w:p w14:paraId="3B5D6ABF" w14:textId="77777777" w:rsidR="00CB2492" w:rsidRDefault="00CB2492" w:rsidP="007F25FA">
            <w:pPr>
              <w:widowControl w:val="0"/>
              <w:spacing w:after="120"/>
              <w:jc w:val="center"/>
              <w:rPr>
                <w:rFonts w:ascii="GHEA Grapalat" w:hAnsi="GHEA Grapalat"/>
                <w:sz w:val="20"/>
              </w:rPr>
            </w:pPr>
          </w:p>
          <w:p w14:paraId="475298CC" w14:textId="77777777" w:rsidR="00CB2492" w:rsidRDefault="00CB2492" w:rsidP="007F25FA">
            <w:pPr>
              <w:widowControl w:val="0"/>
              <w:spacing w:after="120"/>
              <w:jc w:val="center"/>
              <w:rPr>
                <w:rFonts w:ascii="GHEA Grapalat" w:hAnsi="GHEA Grapalat"/>
                <w:sz w:val="20"/>
              </w:rPr>
            </w:pPr>
          </w:p>
          <w:p w14:paraId="5062D67F" w14:textId="77777777" w:rsidR="00CB2492" w:rsidRDefault="00CB2492" w:rsidP="007F25FA">
            <w:pPr>
              <w:widowControl w:val="0"/>
              <w:spacing w:after="120"/>
              <w:jc w:val="center"/>
              <w:rPr>
                <w:rFonts w:ascii="GHEA Grapalat" w:hAnsi="GHEA Grapalat"/>
                <w:sz w:val="20"/>
              </w:rPr>
            </w:pPr>
          </w:p>
          <w:p w14:paraId="72D033F4" w14:textId="77777777" w:rsidR="00CB2492" w:rsidRDefault="00CB2492" w:rsidP="007F25FA">
            <w:pPr>
              <w:widowControl w:val="0"/>
              <w:spacing w:after="120"/>
              <w:jc w:val="center"/>
              <w:rPr>
                <w:rFonts w:ascii="GHEA Grapalat" w:hAnsi="GHEA Grapalat"/>
                <w:sz w:val="20"/>
              </w:rPr>
            </w:pPr>
          </w:p>
          <w:p w14:paraId="3C71B076" w14:textId="77777777" w:rsidR="00CB2492" w:rsidRDefault="00CB2492" w:rsidP="007F25FA">
            <w:pPr>
              <w:widowControl w:val="0"/>
              <w:spacing w:after="120"/>
              <w:jc w:val="center"/>
              <w:rPr>
                <w:rFonts w:ascii="GHEA Grapalat" w:hAnsi="GHEA Grapalat"/>
                <w:sz w:val="20"/>
              </w:rPr>
            </w:pPr>
          </w:p>
          <w:p w14:paraId="3240A250" w14:textId="77777777" w:rsidR="00CB2492" w:rsidRDefault="00CB2492" w:rsidP="007F25FA">
            <w:pPr>
              <w:widowControl w:val="0"/>
              <w:spacing w:after="120"/>
              <w:jc w:val="center"/>
              <w:rPr>
                <w:rFonts w:ascii="GHEA Grapalat" w:hAnsi="GHEA Grapalat"/>
                <w:sz w:val="20"/>
              </w:rPr>
            </w:pPr>
          </w:p>
          <w:p w14:paraId="2DCB1A29" w14:textId="77777777" w:rsidR="00CB2492" w:rsidRDefault="00CB2492" w:rsidP="007F25FA">
            <w:pPr>
              <w:widowControl w:val="0"/>
              <w:spacing w:after="120"/>
              <w:jc w:val="center"/>
              <w:rPr>
                <w:rFonts w:ascii="GHEA Grapalat" w:hAnsi="GHEA Grapalat"/>
                <w:sz w:val="20"/>
              </w:rPr>
            </w:pPr>
          </w:p>
          <w:p w14:paraId="04FAFBDA" w14:textId="0554CF92" w:rsidR="007F25FA" w:rsidRDefault="007F25FA" w:rsidP="007F25FA">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7F25FA" w:rsidRDefault="007F25FA" w:rsidP="007F25FA">
            <w:pPr>
              <w:widowControl w:val="0"/>
              <w:spacing w:after="120"/>
              <w:jc w:val="center"/>
              <w:rPr>
                <w:rFonts w:ascii="GHEA Grapalat" w:hAnsi="GHEA Grapalat"/>
                <w:sz w:val="20"/>
                <w:lang w:val="hy-AM"/>
              </w:rPr>
            </w:pPr>
          </w:p>
          <w:p w14:paraId="4EF66747" w14:textId="77777777" w:rsidR="007F25FA" w:rsidRDefault="007F25FA" w:rsidP="007F25FA">
            <w:pPr>
              <w:widowControl w:val="0"/>
              <w:spacing w:after="120"/>
              <w:jc w:val="center"/>
              <w:rPr>
                <w:rFonts w:ascii="GHEA Grapalat" w:hAnsi="GHEA Grapalat"/>
                <w:sz w:val="20"/>
                <w:lang w:val="hy-AM"/>
              </w:rPr>
            </w:pPr>
          </w:p>
          <w:p w14:paraId="322D7B7B" w14:textId="77777777" w:rsidR="007F25FA" w:rsidRDefault="007F25FA" w:rsidP="007F25FA">
            <w:pPr>
              <w:widowControl w:val="0"/>
              <w:spacing w:after="120"/>
              <w:jc w:val="center"/>
              <w:rPr>
                <w:rFonts w:ascii="GHEA Grapalat" w:hAnsi="GHEA Grapalat"/>
                <w:sz w:val="20"/>
                <w:lang w:val="hy-AM"/>
              </w:rPr>
            </w:pPr>
          </w:p>
          <w:p w14:paraId="578A8EAC" w14:textId="77777777" w:rsidR="007F25FA" w:rsidRDefault="007F25FA" w:rsidP="007F25FA">
            <w:pPr>
              <w:widowControl w:val="0"/>
              <w:spacing w:after="120"/>
              <w:jc w:val="center"/>
              <w:rPr>
                <w:rFonts w:ascii="GHEA Grapalat" w:hAnsi="GHEA Grapalat"/>
                <w:sz w:val="20"/>
                <w:lang w:val="hy-AM"/>
              </w:rPr>
            </w:pPr>
          </w:p>
          <w:p w14:paraId="2CCE7C55" w14:textId="77777777" w:rsidR="007F25FA" w:rsidRDefault="007F25FA" w:rsidP="007F25FA">
            <w:pPr>
              <w:widowControl w:val="0"/>
              <w:spacing w:after="120"/>
              <w:jc w:val="center"/>
              <w:rPr>
                <w:rFonts w:ascii="GHEA Grapalat" w:hAnsi="GHEA Grapalat"/>
                <w:sz w:val="20"/>
                <w:lang w:val="hy-AM"/>
              </w:rPr>
            </w:pPr>
          </w:p>
          <w:p w14:paraId="63E77891" w14:textId="77777777" w:rsidR="007F25FA" w:rsidRDefault="007F25FA" w:rsidP="007F25FA">
            <w:pPr>
              <w:widowControl w:val="0"/>
              <w:spacing w:after="120"/>
              <w:jc w:val="center"/>
              <w:rPr>
                <w:rFonts w:ascii="GHEA Grapalat" w:hAnsi="GHEA Grapalat"/>
                <w:sz w:val="20"/>
                <w:lang w:val="hy-AM"/>
              </w:rPr>
            </w:pPr>
          </w:p>
          <w:p w14:paraId="75429285" w14:textId="77777777" w:rsidR="007F25FA" w:rsidRDefault="007F25FA" w:rsidP="007F25FA">
            <w:pPr>
              <w:widowControl w:val="0"/>
              <w:spacing w:after="120"/>
              <w:jc w:val="center"/>
              <w:rPr>
                <w:rFonts w:ascii="GHEA Grapalat" w:hAnsi="GHEA Grapalat"/>
                <w:sz w:val="20"/>
                <w:lang w:val="hy-AM"/>
              </w:rPr>
            </w:pPr>
          </w:p>
          <w:p w14:paraId="7B15BF1E" w14:textId="77777777" w:rsidR="007F25FA" w:rsidRDefault="007F25FA" w:rsidP="007F25FA">
            <w:pPr>
              <w:widowControl w:val="0"/>
              <w:spacing w:after="120"/>
              <w:jc w:val="center"/>
              <w:rPr>
                <w:rFonts w:ascii="GHEA Grapalat" w:hAnsi="GHEA Grapalat"/>
                <w:sz w:val="20"/>
                <w:lang w:val="hy-AM"/>
              </w:rPr>
            </w:pPr>
          </w:p>
          <w:p w14:paraId="3A1FCADB" w14:textId="77777777" w:rsidR="007F25FA" w:rsidRDefault="007F25FA" w:rsidP="007F25FA">
            <w:pPr>
              <w:widowControl w:val="0"/>
              <w:spacing w:after="120"/>
              <w:jc w:val="center"/>
              <w:rPr>
                <w:rFonts w:ascii="GHEA Grapalat" w:hAnsi="GHEA Grapalat"/>
                <w:sz w:val="20"/>
                <w:lang w:val="hy-AM"/>
              </w:rPr>
            </w:pPr>
          </w:p>
          <w:p w14:paraId="4D817BAC" w14:textId="77777777" w:rsidR="007F25FA" w:rsidRDefault="007F25FA" w:rsidP="007F25FA">
            <w:pPr>
              <w:widowControl w:val="0"/>
              <w:spacing w:after="120"/>
              <w:rPr>
                <w:rFonts w:ascii="GHEA Grapalat" w:hAnsi="GHEA Grapalat"/>
                <w:sz w:val="20"/>
                <w:lang w:val="hy-AM"/>
              </w:rPr>
            </w:pPr>
          </w:p>
          <w:p w14:paraId="6D50FE31" w14:textId="77777777" w:rsidR="007F25FA" w:rsidRDefault="007F25FA" w:rsidP="007F25FA">
            <w:pPr>
              <w:widowControl w:val="0"/>
              <w:spacing w:after="120"/>
              <w:jc w:val="center"/>
              <w:rPr>
                <w:rFonts w:ascii="GHEA Grapalat" w:hAnsi="GHEA Grapalat"/>
                <w:sz w:val="20"/>
                <w:lang w:val="hy-AM"/>
              </w:rPr>
            </w:pPr>
          </w:p>
          <w:p w14:paraId="58962E6D" w14:textId="3C575204" w:rsidR="007F25FA" w:rsidRPr="006F1169" w:rsidRDefault="007F25FA" w:rsidP="007F25FA">
            <w:pPr>
              <w:widowControl w:val="0"/>
              <w:spacing w:after="120"/>
              <w:jc w:val="center"/>
              <w:rPr>
                <w:rFonts w:ascii="GHEA Grapalat" w:hAnsi="GHEA Grapalat"/>
                <w:sz w:val="20"/>
                <w:lang w:val="hy-AM"/>
              </w:rPr>
            </w:pPr>
          </w:p>
        </w:tc>
        <w:tc>
          <w:tcPr>
            <w:tcW w:w="2162" w:type="dxa"/>
            <w:vAlign w:val="center"/>
          </w:tcPr>
          <w:p w14:paraId="0D6BD602" w14:textId="3F46AF26" w:rsidR="007F25FA" w:rsidRPr="006503BE" w:rsidRDefault="00CB2492" w:rsidP="007F25FA">
            <w:pPr>
              <w:widowControl w:val="0"/>
              <w:spacing w:after="120"/>
              <w:jc w:val="center"/>
              <w:rPr>
                <w:rFonts w:ascii="GHEA Grapalat" w:hAnsi="GHEA Grapalat" w:cs="Calibri"/>
                <w:color w:val="000000"/>
                <w:sz w:val="16"/>
                <w:szCs w:val="16"/>
              </w:rPr>
            </w:pPr>
            <w:r w:rsidRPr="00CB2492">
              <w:rPr>
                <w:rFonts w:ascii="GHEA Grapalat" w:hAnsi="GHEA Grapalat" w:cs="Calibri"/>
                <w:bCs/>
                <w:iCs/>
                <w:sz w:val="18"/>
                <w:szCs w:val="18"/>
              </w:rPr>
              <w:lastRenderedPageBreak/>
              <w:t xml:space="preserve">город Ереван Административный район Малатия-Себастия </w:t>
            </w:r>
          </w:p>
        </w:tc>
        <w:tc>
          <w:tcPr>
            <w:tcW w:w="2715" w:type="dxa"/>
            <w:vAlign w:val="center"/>
          </w:tcPr>
          <w:p w14:paraId="7CFDBA9A" w14:textId="0D6125D7" w:rsidR="007F25FA" w:rsidRPr="006F1169" w:rsidRDefault="00CB2492" w:rsidP="007F25FA">
            <w:pPr>
              <w:widowControl w:val="0"/>
              <w:spacing w:after="120"/>
              <w:jc w:val="center"/>
              <w:rPr>
                <w:rFonts w:ascii="GHEA Grapalat" w:hAnsi="GHEA Grapalat"/>
                <w:sz w:val="18"/>
                <w:szCs w:val="18"/>
                <w:lang w:val="hy-AM"/>
              </w:rPr>
            </w:pPr>
            <w:r w:rsidRPr="00CB2492">
              <w:rPr>
                <w:rFonts w:ascii="GHEA Grapalat" w:hAnsi="GHEA Grapalat" w:cs="Calibri"/>
                <w:bCs/>
                <w:iCs/>
                <w:sz w:val="16"/>
                <w:szCs w:val="16"/>
              </w:rPr>
              <w:t>Договор вступает в силу со дня ратификации договора купли-продажи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257A5DA9" w14:textId="6F7EF3E8" w:rsidR="00D54B46" w:rsidRPr="00A53AA8" w:rsidRDefault="00D54B46" w:rsidP="00A53AA8">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6503BE" w:rsidRPr="006503BE">
        <w:rPr>
          <w:rFonts w:ascii="GHEA Grapalat" w:hAnsi="GHEA Grapalat"/>
          <w:i/>
        </w:rPr>
        <w:t>26</w:t>
      </w:r>
      <w:r>
        <w:rPr>
          <w:rFonts w:ascii="GHEA Grapalat" w:hAnsi="GHEA Grapalat"/>
          <w:i/>
        </w:rPr>
        <w:tab/>
      </w:r>
    </w:p>
    <w:p w14:paraId="44B19AE0" w14:textId="77777777" w:rsidR="00A53AA8" w:rsidRDefault="00D54B46" w:rsidP="00A53AA8">
      <w:pPr>
        <w:widowControl w:val="0"/>
        <w:spacing w:after="160" w:line="360" w:lineRule="auto"/>
        <w:jc w:val="center"/>
        <w:rPr>
          <w:rStyle w:val="FootnoteReference"/>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159D0ABC" w:rsidR="00D54B46" w:rsidRPr="00A53AA8" w:rsidRDefault="00D54B46" w:rsidP="00A53AA8">
      <w:pPr>
        <w:widowControl w:val="0"/>
        <w:spacing w:after="160" w:line="360" w:lineRule="auto"/>
        <w:jc w:val="center"/>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54"/>
        <w:gridCol w:w="14"/>
        <w:gridCol w:w="526"/>
        <w:gridCol w:w="824"/>
        <w:gridCol w:w="616"/>
        <w:gridCol w:w="1453"/>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4C966604"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6503BE" w:rsidRPr="006503BE">
              <w:rPr>
                <w:rFonts w:ascii="GHEA Grapalat" w:hAnsi="GHEA Grapalat"/>
                <w:sz w:val="16"/>
              </w:rPr>
              <w:t>6</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A53A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5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4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6"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453"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503BE" w:rsidRPr="00F412AC" w14:paraId="2F969307" w14:textId="77777777" w:rsidTr="00A53AA8">
        <w:trPr>
          <w:cantSplit/>
          <w:trHeight w:val="1134"/>
          <w:jc w:val="center"/>
        </w:trPr>
        <w:tc>
          <w:tcPr>
            <w:tcW w:w="1207" w:type="dxa"/>
            <w:vAlign w:val="center"/>
          </w:tcPr>
          <w:p w14:paraId="73EFAA56" w14:textId="77777777" w:rsidR="006503BE" w:rsidRDefault="006503BE" w:rsidP="006503BE">
            <w:pPr>
              <w:jc w:val="center"/>
              <w:rPr>
                <w:rFonts w:ascii="GHEA Grapalat" w:hAnsi="GHEA Grapalat"/>
                <w:sz w:val="20"/>
                <w:lang w:val="hy-AM"/>
              </w:rPr>
            </w:pPr>
          </w:p>
          <w:p w14:paraId="4C669AE1" w14:textId="77777777" w:rsidR="006503BE" w:rsidRPr="00F566BF" w:rsidRDefault="006503BE" w:rsidP="006503BE">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3FB9C9B9" w:rsidR="006503BE" w:rsidRPr="000C58D3" w:rsidRDefault="00A53AA8" w:rsidP="006503BE">
            <w:pPr>
              <w:jc w:val="center"/>
              <w:rPr>
                <w:rFonts w:ascii="GHEA Grapalat" w:hAnsi="GHEA Grapalat"/>
                <w:sz w:val="20"/>
                <w:lang w:val="hy-AM"/>
              </w:rPr>
            </w:pPr>
            <w:r w:rsidRPr="00A53AA8">
              <w:rPr>
                <w:rFonts w:ascii="GHEA Grapalat" w:hAnsi="GHEA Grapalat"/>
                <w:b/>
                <w:bCs/>
                <w:sz w:val="20"/>
                <w:lang w:val="en-US"/>
              </w:rPr>
              <w:t>71351540/</w:t>
            </w:r>
            <w:r w:rsidRPr="00A53AA8">
              <w:rPr>
                <w:rFonts w:ascii="GHEA Grapalat" w:hAnsi="GHEA Grapalat"/>
                <w:b/>
                <w:bCs/>
                <w:sz w:val="20"/>
              </w:rPr>
              <w:t>98</w:t>
            </w:r>
            <w:r w:rsidRPr="00A53AA8">
              <w:rPr>
                <w:rFonts w:ascii="GHEA Grapalat" w:hAnsi="GHEA Grapalat"/>
                <w:bCs/>
                <w:sz w:val="20"/>
                <w:lang w:val="hy-AM"/>
              </w:rPr>
              <w:t xml:space="preserve"> </w:t>
            </w:r>
          </w:p>
        </w:tc>
        <w:tc>
          <w:tcPr>
            <w:tcW w:w="2236" w:type="dxa"/>
            <w:tcBorders>
              <w:top w:val="single" w:sz="4" w:space="0" w:color="auto"/>
              <w:left w:val="single" w:sz="4" w:space="0" w:color="auto"/>
              <w:bottom w:val="single" w:sz="4" w:space="0" w:color="auto"/>
              <w:right w:val="single" w:sz="4" w:space="0" w:color="auto"/>
            </w:tcBorders>
          </w:tcPr>
          <w:p w14:paraId="0E278200" w14:textId="77777777" w:rsidR="00A53AA8" w:rsidRPr="00A53AA8" w:rsidRDefault="00A53AA8" w:rsidP="00A53AA8">
            <w:pPr>
              <w:jc w:val="center"/>
              <w:rPr>
                <w:rFonts w:ascii="GHEA Grapalat" w:hAnsi="GHEA Grapalat"/>
                <w:b/>
                <w:bCs/>
                <w:i/>
                <w:sz w:val="18"/>
                <w:szCs w:val="18"/>
                <w:lang w:val="hy-AM"/>
              </w:rPr>
            </w:pPr>
          </w:p>
          <w:p w14:paraId="07DD0A8B" w14:textId="1CB2E709" w:rsidR="006503BE" w:rsidRPr="00A53AA8" w:rsidRDefault="00A53AA8" w:rsidP="00A53AA8">
            <w:pPr>
              <w:jc w:val="center"/>
              <w:rPr>
                <w:rFonts w:ascii="GHEA Grapalat" w:hAnsi="GHEA Grapalat"/>
                <w:iCs/>
                <w:sz w:val="20"/>
                <w:lang w:val="hy-AM"/>
              </w:rPr>
            </w:pPr>
            <w:r w:rsidRPr="00A53AA8">
              <w:rPr>
                <w:rFonts w:ascii="GHEA Grapalat" w:hAnsi="GHEA Grapalat"/>
                <w:b/>
                <w:bCs/>
                <w:iCs/>
                <w:sz w:val="18"/>
                <w:szCs w:val="18"/>
                <w:lang w:val="hy-AM"/>
              </w:rPr>
              <w:t>Консультационные услуги по техническому контролю качества асфальтоукладочных работ на территории складов и междускладских дорог в административном районе Малатия-Себастия города Еревана.</w:t>
            </w:r>
          </w:p>
        </w:tc>
        <w:tc>
          <w:tcPr>
            <w:tcW w:w="682" w:type="dxa"/>
            <w:textDirection w:val="btLr"/>
            <w:vAlign w:val="center"/>
          </w:tcPr>
          <w:p w14:paraId="45EA2E05" w14:textId="117E975E" w:rsidR="006503BE" w:rsidRPr="00A53AA8" w:rsidRDefault="006503BE" w:rsidP="00A53AA8">
            <w:pPr>
              <w:widowControl w:val="0"/>
              <w:spacing w:after="120"/>
              <w:ind w:left="113" w:right="113"/>
              <w:jc w:val="center"/>
              <w:rPr>
                <w:rFonts w:ascii="GHEA Grapalat" w:hAnsi="GHEA Grapalat"/>
                <w:sz w:val="18"/>
                <w:szCs w:val="18"/>
              </w:rPr>
            </w:pPr>
            <w:r w:rsidRPr="00A53AA8">
              <w:rPr>
                <w:rFonts w:ascii="GHEA Grapalat" w:hAnsi="GHEA Grapalat"/>
                <w:sz w:val="18"/>
                <w:szCs w:val="18"/>
              </w:rPr>
              <w:t>0</w:t>
            </w:r>
          </w:p>
        </w:tc>
        <w:tc>
          <w:tcPr>
            <w:tcW w:w="813" w:type="dxa"/>
            <w:textDirection w:val="btLr"/>
            <w:vAlign w:val="center"/>
          </w:tcPr>
          <w:p w14:paraId="43F44025" w14:textId="4081B5A2" w:rsidR="006503BE" w:rsidRPr="00A53AA8" w:rsidRDefault="006503BE" w:rsidP="00A53AA8">
            <w:pPr>
              <w:widowControl w:val="0"/>
              <w:spacing w:after="120"/>
              <w:ind w:left="113" w:right="113"/>
              <w:jc w:val="center"/>
              <w:rPr>
                <w:rFonts w:ascii="GHEA Grapalat" w:hAnsi="GHEA Grapalat"/>
                <w:sz w:val="18"/>
                <w:szCs w:val="18"/>
              </w:rPr>
            </w:pPr>
            <w:r w:rsidRPr="00A53AA8">
              <w:rPr>
                <w:rFonts w:ascii="GHEA Grapalat" w:hAnsi="GHEA Grapalat"/>
                <w:sz w:val="18"/>
                <w:szCs w:val="18"/>
              </w:rPr>
              <w:t>0</w:t>
            </w:r>
          </w:p>
        </w:tc>
        <w:tc>
          <w:tcPr>
            <w:tcW w:w="563" w:type="dxa"/>
            <w:textDirection w:val="btLr"/>
            <w:vAlign w:val="center"/>
          </w:tcPr>
          <w:p w14:paraId="0C4DAC7A" w14:textId="4450D66D" w:rsidR="006503BE" w:rsidRPr="00A53AA8" w:rsidRDefault="00A53AA8" w:rsidP="00A53AA8">
            <w:pPr>
              <w:widowControl w:val="0"/>
              <w:spacing w:after="120"/>
              <w:ind w:left="113" w:right="113"/>
              <w:jc w:val="center"/>
              <w:rPr>
                <w:rFonts w:ascii="GHEA Grapalat" w:hAnsi="GHEA Grapalat"/>
                <w:sz w:val="18"/>
                <w:szCs w:val="18"/>
              </w:rPr>
            </w:pPr>
            <w:r>
              <w:rPr>
                <w:rFonts w:ascii="GHEA Grapalat" w:hAnsi="GHEA Grapalat"/>
                <w:sz w:val="18"/>
                <w:szCs w:val="18"/>
              </w:rPr>
              <w:t>20%</w:t>
            </w:r>
          </w:p>
        </w:tc>
        <w:tc>
          <w:tcPr>
            <w:tcW w:w="569" w:type="dxa"/>
            <w:textDirection w:val="btLr"/>
          </w:tcPr>
          <w:p w14:paraId="1ADE806A" w14:textId="42A3D054"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4</w:t>
            </w:r>
            <w:r w:rsidR="006503BE">
              <w:rPr>
                <w:rFonts w:ascii="GHEA Grapalat" w:hAnsi="GHEA Grapalat"/>
                <w:sz w:val="18"/>
                <w:szCs w:val="18"/>
              </w:rPr>
              <w:t>0%</w:t>
            </w:r>
          </w:p>
        </w:tc>
        <w:tc>
          <w:tcPr>
            <w:tcW w:w="694" w:type="dxa"/>
            <w:textDirection w:val="btLr"/>
          </w:tcPr>
          <w:p w14:paraId="64F12FE8" w14:textId="2D76F11C"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4</w:t>
            </w:r>
            <w:r w:rsidR="006503BE">
              <w:rPr>
                <w:rFonts w:ascii="GHEA Grapalat" w:hAnsi="GHEA Grapalat"/>
                <w:sz w:val="18"/>
                <w:szCs w:val="18"/>
              </w:rPr>
              <w:t>0%</w:t>
            </w:r>
          </w:p>
        </w:tc>
        <w:tc>
          <w:tcPr>
            <w:tcW w:w="566" w:type="dxa"/>
            <w:textDirection w:val="btLr"/>
          </w:tcPr>
          <w:p w14:paraId="13C7C97A" w14:textId="31746EA2"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4</w:t>
            </w:r>
            <w:r w:rsidR="006503BE">
              <w:rPr>
                <w:rFonts w:ascii="GHEA Grapalat" w:hAnsi="GHEA Grapalat"/>
                <w:sz w:val="18"/>
                <w:szCs w:val="18"/>
              </w:rPr>
              <w:t>0%</w:t>
            </w:r>
          </w:p>
        </w:tc>
        <w:tc>
          <w:tcPr>
            <w:tcW w:w="601" w:type="dxa"/>
            <w:textDirection w:val="btLr"/>
          </w:tcPr>
          <w:p w14:paraId="7288F9E6" w14:textId="6C1FE7FE"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8</w:t>
            </w:r>
            <w:r w:rsidR="006503BE">
              <w:rPr>
                <w:rFonts w:ascii="GHEA Grapalat" w:hAnsi="GHEA Grapalat"/>
                <w:sz w:val="18"/>
                <w:szCs w:val="18"/>
              </w:rPr>
              <w:t>0%</w:t>
            </w:r>
          </w:p>
        </w:tc>
        <w:tc>
          <w:tcPr>
            <w:tcW w:w="611" w:type="dxa"/>
            <w:textDirection w:val="btLr"/>
          </w:tcPr>
          <w:p w14:paraId="0BE7EFAF" w14:textId="34C7BB76"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8</w:t>
            </w:r>
            <w:r w:rsidR="006503BE">
              <w:rPr>
                <w:rFonts w:ascii="GHEA Grapalat" w:hAnsi="GHEA Grapalat"/>
                <w:sz w:val="18"/>
                <w:szCs w:val="18"/>
              </w:rPr>
              <w:t>0%</w:t>
            </w:r>
          </w:p>
        </w:tc>
        <w:tc>
          <w:tcPr>
            <w:tcW w:w="768" w:type="dxa"/>
            <w:gridSpan w:val="2"/>
            <w:textDirection w:val="btLr"/>
          </w:tcPr>
          <w:p w14:paraId="5BE2BB41" w14:textId="68CB2C3B" w:rsidR="006503BE" w:rsidRPr="00A53AA8" w:rsidRDefault="00A53AA8" w:rsidP="006503BE">
            <w:pPr>
              <w:widowControl w:val="0"/>
              <w:spacing w:after="120"/>
              <w:jc w:val="center"/>
              <w:rPr>
                <w:rFonts w:ascii="GHEA Grapalat" w:hAnsi="GHEA Grapalat"/>
                <w:sz w:val="18"/>
                <w:szCs w:val="18"/>
              </w:rPr>
            </w:pPr>
            <w:r>
              <w:rPr>
                <w:rFonts w:ascii="GHEA Grapalat" w:hAnsi="GHEA Grapalat"/>
                <w:sz w:val="18"/>
                <w:szCs w:val="18"/>
              </w:rPr>
              <w:t>8</w:t>
            </w:r>
            <w:r w:rsidR="006503BE">
              <w:rPr>
                <w:rFonts w:ascii="GHEA Grapalat" w:hAnsi="GHEA Grapalat"/>
                <w:sz w:val="18"/>
                <w:szCs w:val="18"/>
              </w:rPr>
              <w:t>0%</w:t>
            </w:r>
          </w:p>
        </w:tc>
        <w:tc>
          <w:tcPr>
            <w:tcW w:w="526" w:type="dxa"/>
            <w:textDirection w:val="btLr"/>
            <w:vAlign w:val="center"/>
          </w:tcPr>
          <w:p w14:paraId="24368CAC" w14:textId="5A37C79F" w:rsidR="006503BE" w:rsidRPr="00A53AA8" w:rsidRDefault="006503BE" w:rsidP="006503BE">
            <w:pPr>
              <w:widowControl w:val="0"/>
              <w:spacing w:after="120"/>
              <w:jc w:val="center"/>
              <w:rPr>
                <w:rFonts w:ascii="GHEA Grapalat" w:hAnsi="GHEA Grapalat"/>
                <w:sz w:val="18"/>
                <w:szCs w:val="18"/>
              </w:rPr>
            </w:pPr>
            <w:r>
              <w:rPr>
                <w:rFonts w:ascii="GHEA Grapalat" w:hAnsi="GHEA Grapalat"/>
                <w:sz w:val="18"/>
                <w:szCs w:val="18"/>
              </w:rPr>
              <w:t>100%</w:t>
            </w:r>
          </w:p>
        </w:tc>
        <w:tc>
          <w:tcPr>
            <w:tcW w:w="824" w:type="dxa"/>
            <w:textDirection w:val="btLr"/>
            <w:vAlign w:val="center"/>
          </w:tcPr>
          <w:p w14:paraId="5BBF7714" w14:textId="652E8560" w:rsidR="006503BE" w:rsidRPr="00A53AA8" w:rsidRDefault="006503BE" w:rsidP="006503BE">
            <w:pPr>
              <w:widowControl w:val="0"/>
              <w:spacing w:after="120"/>
              <w:jc w:val="center"/>
              <w:rPr>
                <w:rFonts w:ascii="GHEA Grapalat" w:hAnsi="GHEA Grapalat"/>
                <w:sz w:val="18"/>
                <w:szCs w:val="18"/>
              </w:rPr>
            </w:pPr>
            <w:r>
              <w:rPr>
                <w:rFonts w:ascii="GHEA Grapalat" w:hAnsi="GHEA Grapalat"/>
                <w:sz w:val="18"/>
                <w:szCs w:val="18"/>
              </w:rPr>
              <w:t>100%</w:t>
            </w:r>
          </w:p>
        </w:tc>
        <w:tc>
          <w:tcPr>
            <w:tcW w:w="616" w:type="dxa"/>
            <w:textDirection w:val="btLr"/>
            <w:vAlign w:val="center"/>
          </w:tcPr>
          <w:p w14:paraId="5B4816E0" w14:textId="062A9A72"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1453" w:type="dxa"/>
            <w:textDirection w:val="btLr"/>
            <w:vAlign w:val="center"/>
          </w:tcPr>
          <w:p w14:paraId="77A27CB1" w14:textId="12A48531" w:rsidR="006503BE" w:rsidRPr="00F412AC" w:rsidRDefault="006503BE" w:rsidP="006503BE">
            <w:pPr>
              <w:widowControl w:val="0"/>
              <w:spacing w:after="120"/>
              <w:jc w:val="center"/>
              <w:rPr>
                <w:rFonts w:ascii="GHEA Grapalat" w:hAnsi="GHEA Grapalat"/>
                <w:b/>
                <w:sz w:val="16"/>
              </w:rPr>
            </w:pPr>
            <w:r>
              <w:rPr>
                <w:rFonts w:ascii="GHEA Grapalat" w:hAnsi="GHEA Grapalat"/>
                <w:sz w:val="18"/>
                <w:szCs w:val="18"/>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6DEA3" w14:textId="77777777" w:rsidR="005803D1" w:rsidRDefault="005803D1">
      <w:r>
        <w:separator/>
      </w:r>
    </w:p>
  </w:endnote>
  <w:endnote w:type="continuationSeparator" w:id="0">
    <w:p w14:paraId="40B7A061" w14:textId="77777777" w:rsidR="005803D1" w:rsidRDefault="0058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E0FE5" w14:textId="77777777" w:rsidR="005803D1" w:rsidRDefault="005803D1">
      <w:r>
        <w:separator/>
      </w:r>
    </w:p>
  </w:footnote>
  <w:footnote w:type="continuationSeparator" w:id="0">
    <w:p w14:paraId="5547F562" w14:textId="77777777" w:rsidR="005803D1" w:rsidRDefault="005803D1">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406"/>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500"/>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0DA1"/>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75A"/>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561"/>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7EA"/>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2BF"/>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3D1"/>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3BE"/>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0908"/>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408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6B71"/>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06D"/>
    <w:rsid w:val="00A46F92"/>
    <w:rsid w:val="00A47163"/>
    <w:rsid w:val="00A4729F"/>
    <w:rsid w:val="00A472AA"/>
    <w:rsid w:val="00A5050E"/>
    <w:rsid w:val="00A50C53"/>
    <w:rsid w:val="00A51D7C"/>
    <w:rsid w:val="00A52061"/>
    <w:rsid w:val="00A524AC"/>
    <w:rsid w:val="00A52E2E"/>
    <w:rsid w:val="00A530B3"/>
    <w:rsid w:val="00A53A6A"/>
    <w:rsid w:val="00A53AA8"/>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062"/>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406"/>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C96"/>
    <w:rsid w:val="00B71D73"/>
    <w:rsid w:val="00B720F8"/>
    <w:rsid w:val="00B72D8B"/>
    <w:rsid w:val="00B73AB8"/>
    <w:rsid w:val="00B73DE0"/>
    <w:rsid w:val="00B744F6"/>
    <w:rsid w:val="00B74B63"/>
    <w:rsid w:val="00B75687"/>
    <w:rsid w:val="00B761BD"/>
    <w:rsid w:val="00B77682"/>
    <w:rsid w:val="00B80D70"/>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1884"/>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492"/>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AC0"/>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D9"/>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97DA0"/>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1AA"/>
    <w:rsid w:val="00F72272"/>
    <w:rsid w:val="00F72CB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89F"/>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3076</TotalTime>
  <Pages>80</Pages>
  <Words>18211</Words>
  <Characters>103809</Characters>
  <Application>Microsoft Office Word</Application>
  <DocSecurity>0</DocSecurity>
  <Lines>865</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121777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1912</cp:revision>
  <cp:lastPrinted>2018-02-16T07:12:00Z</cp:lastPrinted>
  <dcterms:created xsi:type="dcterms:W3CDTF">2019-10-28T07:04:00Z</dcterms:created>
  <dcterms:modified xsi:type="dcterms:W3CDTF">2026-02-19T10:49:00Z</dcterms:modified>
</cp:coreProperties>
</file>